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368F" w:rsidRPr="00DB0C6F" w:rsidRDefault="00B4368F" w:rsidP="00027D21">
      <w:pPr>
        <w:pStyle w:val="BodyTextIndent"/>
        <w:spacing w:line="240" w:lineRule="auto"/>
        <w:jc w:val="center"/>
        <w:rPr>
          <w:rFonts w:ascii="GHEA Grapalat" w:hAnsi="GHEA Grapalat"/>
          <w:i w:val="0"/>
        </w:rPr>
      </w:pPr>
      <w:r>
        <w:rPr>
          <w:rFonts w:ascii="GHEA Grapalat" w:hAnsi="GHEA Grapalat"/>
          <w:i w:val="0"/>
          <w:sz w:val="24"/>
          <w:szCs w:val="24"/>
        </w:rPr>
        <w:t>ОБЪЯВЛЕНИ</w:t>
      </w:r>
      <w:r>
        <w:rPr>
          <w:rFonts w:ascii="GHEA Grapalat" w:hAnsi="GHEA Grapalat"/>
          <w:i w:val="0"/>
          <w:sz w:val="24"/>
          <w:szCs w:val="24"/>
          <w:lang w:val="en-US"/>
        </w:rPr>
        <w:t>E</w:t>
      </w:r>
    </w:p>
    <w:p w:rsidR="00B4368F" w:rsidRPr="00B1708E" w:rsidRDefault="00B4368F" w:rsidP="00027D21">
      <w:pPr>
        <w:pStyle w:val="BodyTextIndent"/>
        <w:widowControl w:val="0"/>
        <w:spacing w:line="240" w:lineRule="auto"/>
        <w:ind w:firstLine="0"/>
        <w:jc w:val="center"/>
        <w:rPr>
          <w:rFonts w:ascii="GHEA Grapalat" w:hAnsi="GHEA Grapalat"/>
          <w:i w:val="0"/>
          <w:sz w:val="24"/>
          <w:szCs w:val="24"/>
        </w:rPr>
      </w:pPr>
      <w:r w:rsidRPr="00EB0C28">
        <w:rPr>
          <w:rFonts w:ascii="GHEA Grapalat" w:hAnsi="GHEA Grapalat"/>
          <w:i w:val="0"/>
          <w:sz w:val="24"/>
          <w:szCs w:val="24"/>
        </w:rPr>
        <w:t xml:space="preserve"> </w:t>
      </w:r>
      <w:r w:rsidRPr="009044F1">
        <w:rPr>
          <w:rFonts w:ascii="GHEA Grapalat" w:hAnsi="GHEA Grapalat"/>
          <w:i w:val="0"/>
          <w:sz w:val="24"/>
          <w:szCs w:val="24"/>
        </w:rPr>
        <w:t xml:space="preserve"> </w:t>
      </w:r>
      <w:r w:rsidRPr="00EB0C28">
        <w:rPr>
          <w:rFonts w:ascii="GHEA Grapalat" w:hAnsi="GHEA Grapalat"/>
          <w:i w:val="0"/>
        </w:rPr>
        <w:t xml:space="preserve">  </w:t>
      </w:r>
      <w:proofErr w:type="gramStart"/>
      <w:r>
        <w:rPr>
          <w:rFonts w:ascii="GHEA Grapalat" w:hAnsi="GHEA Grapalat"/>
          <w:i w:val="0"/>
          <w:sz w:val="24"/>
          <w:szCs w:val="24"/>
        </w:rPr>
        <w:t>О</w:t>
      </w:r>
      <w:r w:rsidRPr="00EB0C28">
        <w:rPr>
          <w:rFonts w:ascii="GHEA Grapalat" w:hAnsi="GHEA Grapalat"/>
          <w:i w:val="0"/>
        </w:rPr>
        <w:t xml:space="preserve">  </w:t>
      </w:r>
      <w:r w:rsidRPr="00B1708E">
        <w:rPr>
          <w:rFonts w:ascii="GHEA Grapalat" w:hAnsi="GHEA Grapalat"/>
          <w:i w:val="0"/>
          <w:sz w:val="24"/>
          <w:szCs w:val="24"/>
        </w:rPr>
        <w:t>ЗАПРОСЕ</w:t>
      </w:r>
      <w:proofErr w:type="gramEnd"/>
      <w:r w:rsidRPr="00B1708E">
        <w:rPr>
          <w:rFonts w:ascii="GHEA Grapalat" w:hAnsi="GHEA Grapalat"/>
          <w:i w:val="0"/>
          <w:sz w:val="24"/>
          <w:szCs w:val="24"/>
        </w:rPr>
        <w:t xml:space="preserve"> КОТИРОВОК</w:t>
      </w:r>
    </w:p>
    <w:p w:rsidR="00B4368F" w:rsidRPr="00EB0C28" w:rsidRDefault="00B4368F" w:rsidP="00027D21">
      <w:pPr>
        <w:pStyle w:val="BodyTextIndent"/>
        <w:widowControl w:val="0"/>
        <w:spacing w:line="240" w:lineRule="auto"/>
        <w:ind w:firstLine="0"/>
        <w:jc w:val="center"/>
        <w:rPr>
          <w:rFonts w:ascii="GHEA Grapalat" w:hAnsi="GHEA Grapalat"/>
          <w:i w:val="0"/>
          <w:sz w:val="24"/>
          <w:szCs w:val="24"/>
        </w:rPr>
      </w:pPr>
      <w:r w:rsidRPr="00BE6C38">
        <w:rPr>
          <w:rFonts w:ascii="Arial" w:hAnsi="Arial" w:cs="Arial"/>
          <w:b/>
          <w:sz w:val="28"/>
          <w:shd w:val="clear" w:color="auto" w:fill="FFFFFF"/>
        </w:rPr>
        <w:t>*В случае расхождений между армянской и русской версиями приглашения,</w:t>
      </w:r>
      <w:r w:rsidRPr="00BE6C38">
        <w:rPr>
          <w:rFonts w:ascii="Arial" w:hAnsi="Arial" w:cs="Arial"/>
          <w:b/>
          <w:sz w:val="28"/>
        </w:rPr>
        <w:br/>
      </w:r>
      <w:r w:rsidRPr="005358FC">
        <w:rPr>
          <w:rFonts w:ascii="Arial" w:hAnsi="Arial" w:cs="Arial"/>
          <w:b/>
          <w:color w:val="222222"/>
          <w:sz w:val="28"/>
          <w:shd w:val="clear" w:color="auto" w:fill="FFFFFF"/>
        </w:rPr>
        <w:t>преимущество будет иметь армянская версия</w:t>
      </w:r>
    </w:p>
    <w:p w:rsidR="00B4368F" w:rsidRPr="009044F1" w:rsidRDefault="00B4368F" w:rsidP="00027D21">
      <w:pPr>
        <w:pStyle w:val="BodyTextIndent"/>
        <w:widowControl w:val="0"/>
        <w:spacing w:line="240" w:lineRule="auto"/>
        <w:ind w:firstLine="0"/>
        <w:jc w:val="center"/>
        <w:rPr>
          <w:rFonts w:ascii="GHEA Grapalat" w:hAnsi="GHEA Grapalat"/>
          <w:i w:val="0"/>
          <w:sz w:val="24"/>
          <w:szCs w:val="24"/>
        </w:rPr>
      </w:pPr>
      <w:bookmarkStart w:id="0" w:name="_GoBack"/>
      <w:bookmarkEnd w:id="0"/>
    </w:p>
    <w:p w:rsidR="00B4368F" w:rsidRPr="009044F1" w:rsidRDefault="00B4368F" w:rsidP="00027D21">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Оценочной Комиссии от "</w:t>
      </w:r>
      <w:r w:rsidR="00527604" w:rsidRPr="00527604">
        <w:rPr>
          <w:rFonts w:ascii="GHEA Grapalat" w:hAnsi="GHEA Grapalat"/>
          <w:i w:val="0"/>
        </w:rPr>
        <w:t>28</w:t>
      </w:r>
      <w:proofErr w:type="gramStart"/>
      <w:r w:rsidRPr="00836E91">
        <w:rPr>
          <w:rFonts w:ascii="GHEA Grapalat" w:hAnsi="GHEA Grapalat"/>
          <w:i w:val="0"/>
        </w:rPr>
        <w:t>"</w:t>
      </w:r>
      <w:r w:rsidRPr="005B650F">
        <w:rPr>
          <w:rFonts w:ascii="GHEA Grapalat" w:hAnsi="GHEA Grapalat"/>
          <w:i w:val="0"/>
        </w:rPr>
        <w:t xml:space="preserve"> </w:t>
      </w:r>
      <w:r w:rsidRPr="004B3E09">
        <w:rPr>
          <w:rFonts w:ascii="GHEA Grapalat" w:hAnsi="GHEA Grapalat"/>
          <w:i w:val="0"/>
          <w:sz w:val="24"/>
          <w:szCs w:val="24"/>
        </w:rPr>
        <w:t xml:space="preserve"> </w:t>
      </w:r>
      <w:r>
        <w:rPr>
          <w:rFonts w:ascii="GHEA Grapalat" w:hAnsi="GHEA Grapalat"/>
          <w:i w:val="0"/>
          <w:sz w:val="24"/>
          <w:szCs w:val="24"/>
        </w:rPr>
        <w:t>"</w:t>
      </w:r>
      <w:proofErr w:type="gramEnd"/>
      <w:r w:rsidR="00653217" w:rsidRPr="00653217">
        <w:rPr>
          <w:rFonts w:ascii="GHEA Grapalat" w:hAnsi="GHEA Grapalat"/>
          <w:i w:val="0"/>
          <w:sz w:val="24"/>
          <w:szCs w:val="24"/>
        </w:rPr>
        <w:t>июнь</w:t>
      </w:r>
      <w:r w:rsidRPr="009044F1">
        <w:rPr>
          <w:rFonts w:ascii="GHEA Grapalat" w:hAnsi="GHEA Grapalat"/>
          <w:i w:val="0"/>
          <w:sz w:val="24"/>
          <w:szCs w:val="24"/>
        </w:rPr>
        <w:t>"</w:t>
      </w:r>
      <w:r w:rsidRPr="005B650F">
        <w:rPr>
          <w:rFonts w:ascii="GHEA Grapalat" w:hAnsi="GHEA Grapalat"/>
          <w:i w:val="0"/>
          <w:sz w:val="24"/>
          <w:szCs w:val="24"/>
        </w:rPr>
        <w:t xml:space="preserve">   </w:t>
      </w:r>
      <w:r w:rsidRPr="009044F1">
        <w:rPr>
          <w:rFonts w:ascii="GHEA Grapalat" w:hAnsi="GHEA Grapalat"/>
          <w:i w:val="0"/>
          <w:sz w:val="24"/>
          <w:szCs w:val="24"/>
        </w:rPr>
        <w:t>" 20</w:t>
      </w:r>
      <w:r>
        <w:rPr>
          <w:rFonts w:ascii="GHEA Grapalat" w:hAnsi="GHEA Grapalat"/>
          <w:i w:val="0"/>
          <w:sz w:val="24"/>
          <w:szCs w:val="24"/>
        </w:rPr>
        <w:t>2</w:t>
      </w:r>
      <w:r w:rsidRPr="00AE1B8C">
        <w:rPr>
          <w:rFonts w:ascii="GHEA Grapalat" w:hAnsi="GHEA Grapalat"/>
          <w:i w:val="0"/>
          <w:sz w:val="24"/>
          <w:szCs w:val="24"/>
        </w:rPr>
        <w:t>1</w:t>
      </w:r>
      <w:r>
        <w:rPr>
          <w:rFonts w:ascii="GHEA Grapalat" w:hAnsi="GHEA Grapalat"/>
          <w:i w:val="0"/>
          <w:sz w:val="24"/>
          <w:szCs w:val="24"/>
        </w:rPr>
        <w:t xml:space="preserve"> года "</w:t>
      </w:r>
      <w:r w:rsidRPr="00E1174B">
        <w:rPr>
          <w:rFonts w:ascii="GHEA Grapalat" w:hAnsi="GHEA Grapalat"/>
          <w:i w:val="0"/>
        </w:rPr>
        <w:t xml:space="preserve"> </w:t>
      </w:r>
      <w:r>
        <w:rPr>
          <w:rFonts w:ascii="GHEA Grapalat" w:hAnsi="GHEA Grapalat"/>
          <w:i w:val="0"/>
        </w:rPr>
        <w:t>N1</w:t>
      </w:r>
      <w:r w:rsidRPr="009044F1">
        <w:rPr>
          <w:rFonts w:ascii="GHEA Grapalat" w:hAnsi="GHEA Grapalat"/>
          <w:i w:val="0"/>
          <w:sz w:val="24"/>
          <w:szCs w:val="24"/>
        </w:rPr>
        <w:t xml:space="preserve"> решения" </w:t>
      </w:r>
    </w:p>
    <w:p w:rsidR="00B4368F" w:rsidRPr="009D171F" w:rsidRDefault="00B4368F" w:rsidP="00027D21">
      <w:pPr>
        <w:pStyle w:val="BodyTextIndent"/>
        <w:widowControl w:val="0"/>
        <w:spacing w:line="240" w:lineRule="auto"/>
        <w:ind w:firstLine="0"/>
        <w:jc w:val="center"/>
        <w:rPr>
          <w:rFonts w:ascii="GHEA Grapalat" w:hAnsi="GHEA Grapalat"/>
          <w:i w:val="0"/>
          <w:sz w:val="24"/>
          <w:szCs w:val="24"/>
        </w:rPr>
      </w:pPr>
      <w:r w:rsidRPr="00967AE4">
        <w:rPr>
          <w:rFonts w:ascii="GHEA Grapalat" w:hAnsi="GHEA Grapalat"/>
        </w:rPr>
        <w:t xml:space="preserve"> </w:t>
      </w:r>
      <w:r>
        <w:rPr>
          <w:rFonts w:ascii="GHEA Grapalat" w:hAnsi="GHEA Grapalat"/>
          <w:i w:val="0"/>
          <w:sz w:val="24"/>
          <w:szCs w:val="24"/>
        </w:rPr>
        <w:t>Код процедуры</w:t>
      </w:r>
      <w:r w:rsidRPr="009D171F">
        <w:rPr>
          <w:rFonts w:ascii="GHEA Grapalat" w:hAnsi="GHEA Grapalat"/>
          <w:i w:val="0"/>
          <w:sz w:val="24"/>
          <w:szCs w:val="24"/>
        </w:rPr>
        <w:t xml:space="preserve"> </w:t>
      </w:r>
      <w:r w:rsidR="00F34AF7">
        <w:rPr>
          <w:rFonts w:ascii="GHEA Grapalat" w:hAnsi="GHEA Grapalat" w:cs="Sylfaen"/>
          <w:i w:val="0"/>
          <w:color w:val="222222"/>
          <w:shd w:val="clear" w:color="auto" w:fill="FFFFFF"/>
        </w:rPr>
        <w:t>ԴՊՐ</w:t>
      </w:r>
      <w:r w:rsidR="00F34AF7">
        <w:rPr>
          <w:rFonts w:ascii="GHEA Grapalat" w:hAnsi="GHEA Grapalat" w:cs="Arial"/>
          <w:i w:val="0"/>
          <w:color w:val="222222"/>
          <w:shd w:val="clear" w:color="auto" w:fill="FFFFFF"/>
          <w:lang w:val="af-ZA"/>
        </w:rPr>
        <w:t xml:space="preserve"> </w:t>
      </w:r>
      <w:r w:rsidR="00F34AF7">
        <w:rPr>
          <w:rFonts w:ascii="GHEA Grapalat" w:hAnsi="GHEA Grapalat" w:cs="Sylfaen"/>
          <w:i w:val="0"/>
          <w:color w:val="222222"/>
          <w:shd w:val="clear" w:color="auto" w:fill="FFFFFF"/>
        </w:rPr>
        <w:t>ԹԻՎ</w:t>
      </w:r>
      <w:r w:rsidR="00F34AF7">
        <w:rPr>
          <w:rFonts w:ascii="GHEA Grapalat" w:hAnsi="GHEA Grapalat" w:cs="Arial"/>
          <w:i w:val="0"/>
          <w:color w:val="222222"/>
          <w:shd w:val="clear" w:color="auto" w:fill="FFFFFF"/>
          <w:lang w:val="af-ZA"/>
        </w:rPr>
        <w:t xml:space="preserve"> 145-</w:t>
      </w:r>
      <w:r w:rsidR="00F34AF7">
        <w:rPr>
          <w:rFonts w:ascii="GHEA Grapalat" w:hAnsi="GHEA Grapalat" w:cs="Sylfaen"/>
          <w:i w:val="0"/>
          <w:color w:val="222222"/>
          <w:shd w:val="clear" w:color="auto" w:fill="FFFFFF"/>
        </w:rPr>
        <w:t>ԳՀԱՇՁԲ</w:t>
      </w:r>
      <w:r w:rsidR="00F34AF7">
        <w:rPr>
          <w:rFonts w:ascii="GHEA Grapalat" w:hAnsi="GHEA Grapalat" w:cs="Arial"/>
          <w:i w:val="0"/>
          <w:color w:val="222222"/>
          <w:shd w:val="clear" w:color="auto" w:fill="FFFFFF"/>
          <w:lang w:val="af-ZA"/>
        </w:rPr>
        <w:t>-21/0</w:t>
      </w:r>
      <w:r w:rsidR="00527604">
        <w:rPr>
          <w:rFonts w:ascii="GHEA Grapalat" w:hAnsi="GHEA Grapalat" w:cs="Arial"/>
          <w:i w:val="0"/>
          <w:color w:val="222222"/>
          <w:shd w:val="clear" w:color="auto" w:fill="FFFFFF"/>
          <w:lang w:val="af-ZA"/>
        </w:rPr>
        <w:t>2</w:t>
      </w:r>
      <w:r w:rsidRPr="008B0626">
        <w:rPr>
          <w:rFonts w:ascii="GHEA Grapalat" w:hAnsi="GHEA Grapalat"/>
        </w:rPr>
        <w:t xml:space="preserve"> </w:t>
      </w:r>
    </w:p>
    <w:p w:rsidR="00B4368F" w:rsidRPr="00A7100D" w:rsidRDefault="00B4368F" w:rsidP="00F34AF7">
      <w:pPr>
        <w:jc w:val="both"/>
        <w:rPr>
          <w:rFonts w:ascii="Times Armenian" w:hAnsi="Times Armenian"/>
          <w:sz w:val="22"/>
          <w:szCs w:val="22"/>
        </w:rPr>
      </w:pPr>
      <w:r w:rsidRPr="00403A4B">
        <w:rPr>
          <w:rFonts w:ascii="GHEA Grapalat" w:hAnsi="GHEA Grapalat"/>
        </w:rPr>
        <w:t xml:space="preserve">      </w:t>
      </w:r>
      <w:proofErr w:type="gramStart"/>
      <w:r w:rsidRPr="00637E15">
        <w:rPr>
          <w:rFonts w:ascii="GHEA Grapalat" w:hAnsi="GHEA Grapalat"/>
          <w:sz w:val="22"/>
          <w:szCs w:val="22"/>
        </w:rPr>
        <w:t xml:space="preserve">Заказчик  </w:t>
      </w:r>
      <w:r w:rsidR="00F34AF7" w:rsidRPr="00F34AF7">
        <w:rPr>
          <w:rFonts w:ascii="GHEA Grapalat" w:hAnsi="GHEA Grapalat"/>
          <w:color w:val="000000"/>
          <w:sz w:val="22"/>
          <w:szCs w:val="22"/>
        </w:rPr>
        <w:t>Основная</w:t>
      </w:r>
      <w:proofErr w:type="gramEnd"/>
      <w:r w:rsidR="00F34AF7" w:rsidRPr="00F34AF7">
        <w:rPr>
          <w:rFonts w:ascii="GHEA Grapalat" w:hAnsi="GHEA Grapalat"/>
          <w:color w:val="000000"/>
          <w:sz w:val="22"/>
          <w:szCs w:val="22"/>
        </w:rPr>
        <w:t xml:space="preserve"> школа N 145 имени Сильвы </w:t>
      </w:r>
      <w:proofErr w:type="spellStart"/>
      <w:r w:rsidR="00F34AF7" w:rsidRPr="00F34AF7">
        <w:rPr>
          <w:rFonts w:ascii="GHEA Grapalat" w:hAnsi="GHEA Grapalat"/>
          <w:color w:val="000000"/>
          <w:sz w:val="22"/>
          <w:szCs w:val="22"/>
        </w:rPr>
        <w:t>Капутикян</w:t>
      </w:r>
      <w:proofErr w:type="spellEnd"/>
      <w:r w:rsidR="00F34AF7" w:rsidRPr="00F34AF7">
        <w:rPr>
          <w:rFonts w:ascii="GHEA Grapalat" w:hAnsi="GHEA Grapalat"/>
          <w:color w:val="000000"/>
          <w:sz w:val="22"/>
          <w:szCs w:val="22"/>
        </w:rPr>
        <w:t xml:space="preserve"> ГНКО</w:t>
      </w:r>
      <w:r w:rsidRPr="00474715">
        <w:rPr>
          <w:rFonts w:ascii="GHEA Grapalat" w:hAnsi="GHEA Grapalat"/>
          <w:color w:val="000000"/>
          <w:sz w:val="22"/>
          <w:szCs w:val="22"/>
        </w:rPr>
        <w:t xml:space="preserve"> находящийся по адресу: </w:t>
      </w:r>
      <w:r w:rsidR="00AC6E9C" w:rsidRPr="00AC6E9C">
        <w:rPr>
          <w:rFonts w:ascii="GHEA Grapalat" w:hAnsi="GHEA Grapalat"/>
          <w:color w:val="000000"/>
          <w:sz w:val="22"/>
          <w:szCs w:val="22"/>
        </w:rPr>
        <w:t xml:space="preserve">В. </w:t>
      </w:r>
      <w:proofErr w:type="spellStart"/>
      <w:r w:rsidR="00AC6E9C" w:rsidRPr="00AC6E9C">
        <w:rPr>
          <w:rFonts w:ascii="GHEA Grapalat" w:hAnsi="GHEA Grapalat"/>
          <w:color w:val="000000"/>
          <w:sz w:val="22"/>
          <w:szCs w:val="22"/>
        </w:rPr>
        <w:t>Ерджан</w:t>
      </w:r>
      <w:proofErr w:type="spellEnd"/>
      <w:r w:rsidR="00AC6E9C" w:rsidRPr="00AC6E9C">
        <w:rPr>
          <w:rFonts w:ascii="GHEA Grapalat" w:hAnsi="GHEA Grapalat"/>
          <w:color w:val="000000"/>
          <w:sz w:val="22"/>
          <w:szCs w:val="22"/>
        </w:rPr>
        <w:t xml:space="preserve">, Х. </w:t>
      </w:r>
      <w:proofErr w:type="spellStart"/>
      <w:r w:rsidR="00AC6E9C" w:rsidRPr="00AC6E9C">
        <w:rPr>
          <w:rFonts w:ascii="GHEA Grapalat" w:hAnsi="GHEA Grapalat"/>
          <w:color w:val="000000"/>
          <w:sz w:val="22"/>
          <w:szCs w:val="22"/>
        </w:rPr>
        <w:t>Эмин</w:t>
      </w:r>
      <w:proofErr w:type="spellEnd"/>
      <w:r w:rsidR="00AC6E9C" w:rsidRPr="00AC6E9C">
        <w:rPr>
          <w:rFonts w:ascii="GHEA Grapalat" w:hAnsi="GHEA Grapalat"/>
          <w:color w:val="000000"/>
          <w:sz w:val="22"/>
          <w:szCs w:val="22"/>
        </w:rPr>
        <w:t xml:space="preserve"> 8:</w:t>
      </w:r>
      <w:r w:rsidRPr="00474715">
        <w:rPr>
          <w:rFonts w:ascii="GHEA Grapalat" w:hAnsi="GHEA Grapalat"/>
          <w:color w:val="000000"/>
          <w:sz w:val="22"/>
          <w:szCs w:val="22"/>
        </w:rPr>
        <w:t>,</w:t>
      </w:r>
      <w:r w:rsidR="00A32FA5" w:rsidRPr="00A32FA5">
        <w:rPr>
          <w:rFonts w:ascii="GHEA Grapalat" w:hAnsi="GHEA Grapalat"/>
          <w:color w:val="000000"/>
          <w:sz w:val="22"/>
          <w:szCs w:val="22"/>
        </w:rPr>
        <w:t xml:space="preserve"> </w:t>
      </w:r>
      <w:r w:rsidRPr="00474715">
        <w:rPr>
          <w:rFonts w:ascii="GHEA Grapalat" w:hAnsi="GHEA Grapalat"/>
          <w:color w:val="000000"/>
          <w:sz w:val="22"/>
          <w:szCs w:val="22"/>
        </w:rPr>
        <w:t>объявляет запрос котировок , который проводится</w:t>
      </w:r>
      <w:r w:rsidRPr="00637E15">
        <w:rPr>
          <w:rFonts w:ascii="GHEA Grapalat" w:hAnsi="GHEA Grapalat"/>
          <w:sz w:val="22"/>
          <w:szCs w:val="22"/>
        </w:rPr>
        <w:t xml:space="preserve"> одним этапом</w:t>
      </w:r>
      <w:r w:rsidRPr="00637E15">
        <w:rPr>
          <w:rFonts w:ascii="GHEA Grapalat" w:hAnsi="GHEA Grapalat"/>
          <w:sz w:val="22"/>
          <w:szCs w:val="22"/>
          <w:lang w:val="hy-AM"/>
        </w:rPr>
        <w:t>.</w:t>
      </w:r>
      <w:r w:rsidRPr="00625CA6">
        <w:rPr>
          <w:rFonts w:ascii="GHEA Grapalat" w:hAnsi="GHEA Grapalat"/>
          <w:sz w:val="22"/>
          <w:szCs w:val="22"/>
        </w:rPr>
        <w:t xml:space="preserve">                                                                                                                </w:t>
      </w:r>
      <w:r w:rsidRPr="00A7100D">
        <w:rPr>
          <w:rFonts w:ascii="GHEA Grapalat" w:hAnsi="GHEA Grapalat"/>
          <w:sz w:val="22"/>
          <w:szCs w:val="22"/>
        </w:rPr>
        <w:t>Участнику, отобранному по итогам настоящей процедуры, в</w:t>
      </w:r>
      <w:r w:rsidRPr="00A7100D">
        <w:rPr>
          <w:rFonts w:ascii="Courier New" w:hAnsi="Courier New" w:cs="Courier New"/>
          <w:sz w:val="22"/>
          <w:szCs w:val="22"/>
          <w:lang w:val="en-US"/>
        </w:rPr>
        <w:t> </w:t>
      </w:r>
      <w:r w:rsidRPr="00A7100D">
        <w:rPr>
          <w:rFonts w:ascii="GHEA Grapalat" w:hAnsi="GHEA Grapalat"/>
          <w:spacing w:val="6"/>
          <w:sz w:val="22"/>
          <w:szCs w:val="22"/>
        </w:rPr>
        <w:t>установленном</w:t>
      </w:r>
      <w:r w:rsidRPr="00A7100D">
        <w:rPr>
          <w:rFonts w:ascii="Courier New" w:hAnsi="Courier New" w:cs="Courier New"/>
          <w:spacing w:val="6"/>
          <w:sz w:val="22"/>
          <w:szCs w:val="22"/>
          <w:lang w:val="en-US"/>
        </w:rPr>
        <w:t> </w:t>
      </w:r>
      <w:r w:rsidRPr="00A7100D">
        <w:rPr>
          <w:rFonts w:ascii="GHEA Grapalat" w:hAnsi="GHEA Grapalat"/>
          <w:spacing w:val="6"/>
          <w:sz w:val="22"/>
          <w:szCs w:val="22"/>
        </w:rPr>
        <w:t xml:space="preserve">порядке будет предложено заключить договор </w:t>
      </w:r>
      <w:proofErr w:type="gramStart"/>
      <w:r w:rsidRPr="00A7100D">
        <w:rPr>
          <w:rFonts w:ascii="GHEA Grapalat" w:hAnsi="GHEA Grapalat"/>
          <w:spacing w:val="6"/>
          <w:sz w:val="22"/>
          <w:szCs w:val="22"/>
        </w:rPr>
        <w:t>на  работы</w:t>
      </w:r>
      <w:proofErr w:type="gramEnd"/>
      <w:r w:rsidRPr="00A7100D">
        <w:rPr>
          <w:rFonts w:ascii="GHEA Grapalat" w:hAnsi="GHEA Grapalat"/>
          <w:spacing w:val="6"/>
          <w:sz w:val="22"/>
          <w:szCs w:val="22"/>
        </w:rPr>
        <w:t xml:space="preserve"> </w:t>
      </w:r>
      <w:r w:rsidRPr="00A7100D">
        <w:rPr>
          <w:rFonts w:ascii="Times Armenian" w:hAnsi="Times Armenian"/>
          <w:sz w:val="22"/>
          <w:szCs w:val="22"/>
        </w:rPr>
        <w:t xml:space="preserve"> </w:t>
      </w:r>
      <w:r w:rsidRPr="00A7100D">
        <w:rPr>
          <w:sz w:val="22"/>
          <w:szCs w:val="22"/>
        </w:rPr>
        <w:t xml:space="preserve">по </w:t>
      </w:r>
      <w:r w:rsidR="00F34AF7" w:rsidRPr="00F34AF7">
        <w:rPr>
          <w:sz w:val="22"/>
          <w:szCs w:val="22"/>
        </w:rPr>
        <w:t xml:space="preserve">Работы по замене деревянных окон ГНКО Ереванская основная школа N 145 имени Сильвы </w:t>
      </w:r>
      <w:proofErr w:type="spellStart"/>
      <w:r w:rsidR="00F34AF7" w:rsidRPr="00F34AF7">
        <w:rPr>
          <w:sz w:val="22"/>
          <w:szCs w:val="22"/>
        </w:rPr>
        <w:t>Капутикян</w:t>
      </w:r>
      <w:proofErr w:type="spellEnd"/>
      <w:r w:rsidR="00653217" w:rsidRPr="00653217">
        <w:rPr>
          <w:sz w:val="22"/>
          <w:szCs w:val="22"/>
        </w:rPr>
        <w:t xml:space="preserve"> </w:t>
      </w:r>
      <w:r w:rsidRPr="00A7100D">
        <w:rPr>
          <w:rFonts w:ascii="GHEA Grapalat" w:hAnsi="GHEA Grapalat"/>
          <w:sz w:val="22"/>
          <w:szCs w:val="22"/>
        </w:rPr>
        <w:t>(далее — договор).</w:t>
      </w:r>
    </w:p>
    <w:p w:rsidR="00B4368F" w:rsidRPr="009044F1" w:rsidRDefault="00B4368F" w:rsidP="00027D21">
      <w:pPr>
        <w:pStyle w:val="BodyTextIndent"/>
        <w:widowControl w:val="0"/>
        <w:spacing w:line="240" w:lineRule="auto"/>
        <w:ind w:firstLine="0"/>
        <w:rPr>
          <w:rFonts w:ascii="GHEA Grapalat" w:hAnsi="GHEA Grapalat"/>
          <w:i w:val="0"/>
          <w:sz w:val="24"/>
          <w:szCs w:val="24"/>
        </w:rPr>
      </w:pPr>
      <w:r w:rsidRPr="00637E1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w:t>
      </w:r>
      <w:r w:rsidRPr="009044F1">
        <w:rPr>
          <w:rFonts w:ascii="GHEA Grapalat" w:hAnsi="GHEA Grapalat"/>
          <w:i w:val="0"/>
          <w:sz w:val="24"/>
          <w:szCs w:val="24"/>
        </w:rPr>
        <w:t xml:space="preserve">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B4368F" w:rsidRPr="003F762C" w:rsidRDefault="00B4368F" w:rsidP="00027D21">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предъявляемые к лицам, не имеющим права на участие </w:t>
      </w:r>
      <w:proofErr w:type="gramStart"/>
      <w:r w:rsidRPr="000811C1">
        <w:rPr>
          <w:rFonts w:ascii="GHEA Grapalat" w:hAnsi="GHEA Grapalat"/>
          <w:i w:val="0"/>
          <w:sz w:val="24"/>
          <w:szCs w:val="24"/>
        </w:rPr>
        <w:t>в  данной</w:t>
      </w:r>
      <w:proofErr w:type="gramEnd"/>
      <w:r w:rsidRPr="000811C1">
        <w:rPr>
          <w:rFonts w:ascii="GHEA Grapalat" w:hAnsi="GHEA Grapalat"/>
          <w:i w:val="0"/>
          <w:sz w:val="24"/>
          <w:szCs w:val="24"/>
        </w:rPr>
        <w:t xml:space="preserve">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B4368F" w:rsidRPr="009044F1" w:rsidRDefault="00B4368F" w:rsidP="00027D2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w:t>
      </w:r>
      <w:r>
        <w:rPr>
          <w:rFonts w:ascii="GHEA Grapalat" w:hAnsi="GHEA Grapalat"/>
          <w:i w:val="0"/>
          <w:sz w:val="24"/>
          <w:szCs w:val="24"/>
        </w:rPr>
        <w:t>о обратиться к заказчику до</w:t>
      </w:r>
      <w:r w:rsidRPr="00C219C5">
        <w:rPr>
          <w:rFonts w:ascii="GHEA Grapalat" w:hAnsi="GHEA Grapalat"/>
          <w:i w:val="0"/>
          <w:sz w:val="24"/>
          <w:szCs w:val="24"/>
        </w:rPr>
        <w:t xml:space="preserve"> </w:t>
      </w:r>
      <w:r w:rsidR="00F34AF7" w:rsidRPr="00F34AF7">
        <w:rPr>
          <w:rFonts w:ascii="GHEA Grapalat" w:hAnsi="GHEA Grapalat"/>
          <w:i w:val="0"/>
        </w:rPr>
        <w:t>11:00</w:t>
      </w:r>
      <w:r w:rsidRPr="009044F1">
        <w:rPr>
          <w:rFonts w:ascii="GHEA Grapalat" w:hAnsi="GHEA Grapalat"/>
          <w:i w:val="0"/>
          <w:sz w:val="24"/>
          <w:szCs w:val="24"/>
        </w:rPr>
        <w:t xml:space="preserve"> часов</w:t>
      </w:r>
      <w:r w:rsidRPr="00971F4A">
        <w:rPr>
          <w:rFonts w:ascii="GHEA Grapalat" w:hAnsi="GHEA Grapalat"/>
          <w:i w:val="0"/>
          <w:sz w:val="24"/>
          <w:szCs w:val="24"/>
        </w:rPr>
        <w:t xml:space="preserve"> </w:t>
      </w:r>
      <w:r w:rsidRPr="00C219C5">
        <w:rPr>
          <w:rFonts w:ascii="GHEA Grapalat" w:hAnsi="GHEA Grapalat"/>
          <w:i w:val="0"/>
          <w:sz w:val="18"/>
          <w:szCs w:val="18"/>
        </w:rPr>
        <w:t>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форме в первый рабочий день, следующий за получением такого </w:t>
      </w:r>
      <w:proofErr w:type="gramStart"/>
      <w:r w:rsidRPr="009044F1">
        <w:rPr>
          <w:rFonts w:ascii="GHEA Grapalat" w:hAnsi="GHEA Grapalat"/>
          <w:i w:val="0"/>
          <w:sz w:val="24"/>
          <w:szCs w:val="24"/>
        </w:rPr>
        <w:t>требования .</w:t>
      </w:r>
      <w:proofErr w:type="gramEnd"/>
    </w:p>
    <w:p w:rsidR="00B4368F" w:rsidRPr="00D5443D" w:rsidRDefault="00B4368F" w:rsidP="00027D21">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B4368F" w:rsidRPr="001B32D9" w:rsidRDefault="00B4368F" w:rsidP="00027D2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B4368F" w:rsidRPr="00564427" w:rsidRDefault="00B4368F" w:rsidP="00027D21">
      <w:pPr>
        <w:pStyle w:val="BodyTextIndent"/>
        <w:widowControl w:val="0"/>
        <w:spacing w:line="240" w:lineRule="auto"/>
        <w:ind w:firstLine="567"/>
        <w:rPr>
          <w:rFonts w:ascii="GHEA Grapalat" w:hAnsi="GHEA Grapalat"/>
          <w:i w:val="0"/>
          <w:spacing w:val="6"/>
          <w:sz w:val="24"/>
          <w:szCs w:val="24"/>
        </w:rPr>
      </w:pPr>
      <w:r w:rsidRPr="00BB3715">
        <w:rPr>
          <w:rFonts w:ascii="GHEA Grapalat" w:hAnsi="GHEA Grapalat"/>
          <w:color w:val="000000"/>
          <w:sz w:val="24"/>
          <w:szCs w:val="24"/>
        </w:rPr>
        <w:t>Заявки на настоящую процедуру необходимо подавать по адресу</w:t>
      </w:r>
      <w:r w:rsidRPr="00BB3715">
        <w:rPr>
          <w:rFonts w:ascii="GHEA Grapalat" w:hAnsi="GHEA Grapalat"/>
          <w:color w:val="000000"/>
          <w:spacing w:val="6"/>
          <w:sz w:val="24"/>
          <w:szCs w:val="24"/>
        </w:rPr>
        <w:t xml:space="preserve"> </w:t>
      </w:r>
      <w:r w:rsidRPr="00BB3715">
        <w:rPr>
          <w:rFonts w:ascii="GHEA Grapalat" w:hAnsi="GHEA Grapalat"/>
          <w:color w:val="000000"/>
          <w:sz w:val="24"/>
          <w:szCs w:val="24"/>
        </w:rPr>
        <w:t xml:space="preserve"> </w:t>
      </w:r>
      <w:r w:rsidRPr="00BB3715">
        <w:rPr>
          <w:rFonts w:ascii="GHEA Grapalat" w:hAnsi="GHEA Grapalat"/>
          <w:color w:val="000000"/>
          <w:spacing w:val="6"/>
          <w:sz w:val="24"/>
          <w:szCs w:val="24"/>
        </w:rPr>
        <w:t xml:space="preserve"> </w:t>
      </w:r>
      <w:r w:rsidR="00111B9B" w:rsidRPr="00111B9B">
        <w:rPr>
          <w:rFonts w:ascii="GHEA Grapalat" w:hAnsi="GHEA Grapalat"/>
          <w:color w:val="000000"/>
          <w:sz w:val="22"/>
          <w:szCs w:val="22"/>
        </w:rPr>
        <w:t xml:space="preserve">В. </w:t>
      </w:r>
      <w:proofErr w:type="spellStart"/>
      <w:r w:rsidR="00111B9B" w:rsidRPr="00111B9B">
        <w:rPr>
          <w:rFonts w:ascii="GHEA Grapalat" w:hAnsi="GHEA Grapalat"/>
          <w:color w:val="000000"/>
          <w:sz w:val="22"/>
          <w:szCs w:val="22"/>
        </w:rPr>
        <w:t>Ерджан</w:t>
      </w:r>
      <w:proofErr w:type="spellEnd"/>
      <w:r w:rsidR="00111B9B" w:rsidRPr="00111B9B">
        <w:rPr>
          <w:rFonts w:ascii="GHEA Grapalat" w:hAnsi="GHEA Grapalat"/>
          <w:color w:val="000000"/>
          <w:sz w:val="22"/>
          <w:szCs w:val="22"/>
        </w:rPr>
        <w:t xml:space="preserve">, Х. </w:t>
      </w:r>
      <w:proofErr w:type="spellStart"/>
      <w:r w:rsidR="00111B9B" w:rsidRPr="00111B9B">
        <w:rPr>
          <w:rFonts w:ascii="GHEA Grapalat" w:hAnsi="GHEA Grapalat"/>
          <w:color w:val="000000"/>
          <w:sz w:val="22"/>
          <w:szCs w:val="22"/>
        </w:rPr>
        <w:t>Эмин</w:t>
      </w:r>
      <w:proofErr w:type="spellEnd"/>
      <w:r w:rsidR="00111B9B" w:rsidRPr="00111B9B">
        <w:rPr>
          <w:rFonts w:ascii="GHEA Grapalat" w:hAnsi="GHEA Grapalat"/>
          <w:color w:val="000000"/>
          <w:sz w:val="22"/>
          <w:szCs w:val="22"/>
        </w:rPr>
        <w:t xml:space="preserve"> </w:t>
      </w:r>
      <w:proofErr w:type="gramStart"/>
      <w:r w:rsidR="00111B9B" w:rsidRPr="00111B9B">
        <w:rPr>
          <w:rFonts w:ascii="GHEA Grapalat" w:hAnsi="GHEA Grapalat"/>
          <w:color w:val="000000"/>
          <w:sz w:val="22"/>
          <w:szCs w:val="22"/>
        </w:rPr>
        <w:t>8:</w:t>
      </w:r>
      <w:r w:rsidR="00F34AF7" w:rsidRPr="00F34AF7">
        <w:rPr>
          <w:rFonts w:ascii="GHEA Grapalat" w:hAnsi="GHEA Grapalat"/>
          <w:color w:val="000000"/>
          <w:sz w:val="22"/>
          <w:szCs w:val="22"/>
        </w:rPr>
        <w:t>_</w:t>
      </w:r>
      <w:proofErr w:type="gramEnd"/>
      <w:r w:rsidRPr="00BB3715">
        <w:rPr>
          <w:rFonts w:ascii="GHEA Grapalat" w:hAnsi="GHEA Grapalat"/>
          <w:color w:val="000000"/>
          <w:spacing w:val="6"/>
          <w:sz w:val="24"/>
          <w:szCs w:val="24"/>
        </w:rPr>
        <w:t>,</w:t>
      </w:r>
      <w:r w:rsidRPr="00BB3715">
        <w:rPr>
          <w:rFonts w:ascii="GHEA Grapalat" w:hAnsi="GHEA Grapalat"/>
          <w:color w:val="000000"/>
          <w:sz w:val="24"/>
          <w:szCs w:val="24"/>
        </w:rPr>
        <w:t xml:space="preserve">в документарной форме, до </w:t>
      </w:r>
      <w:r w:rsidR="00F34AF7" w:rsidRPr="00F34AF7">
        <w:rPr>
          <w:rFonts w:ascii="GHEA Grapalat" w:hAnsi="GHEA Grapalat"/>
          <w:color w:val="000000"/>
          <w:sz w:val="22"/>
          <w:szCs w:val="22"/>
        </w:rPr>
        <w:t>11:00</w:t>
      </w:r>
      <w:r w:rsidRPr="00BB3715">
        <w:rPr>
          <w:rFonts w:ascii="GHEA Grapalat" w:hAnsi="GHEA Grapalat"/>
          <w:color w:val="000000"/>
          <w:sz w:val="24"/>
          <w:szCs w:val="24"/>
        </w:rPr>
        <w:t xml:space="preserve"> </w:t>
      </w:r>
      <w:r w:rsidRPr="00BB3715">
        <w:rPr>
          <w:rFonts w:ascii="GHEA Grapalat" w:hAnsi="GHEA Grapalat"/>
          <w:color w:val="000000"/>
          <w:sz w:val="22"/>
          <w:szCs w:val="22"/>
        </w:rPr>
        <w:t>часов  7-го</w:t>
      </w:r>
      <w:r w:rsidRPr="00BB3715">
        <w:rPr>
          <w:rFonts w:ascii="GHEA Grapalat" w:hAnsi="GHEA Grapalat"/>
          <w:color w:val="00000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r w:rsidRPr="00BB3715">
        <w:rPr>
          <w:rFonts w:ascii="GHEA Grapalat" w:hAnsi="GHEA Grapalat"/>
          <w:color w:val="000000"/>
          <w:spacing w:val="6"/>
          <w:sz w:val="24"/>
          <w:szCs w:val="24"/>
        </w:rPr>
        <w:t xml:space="preserve">  </w:t>
      </w:r>
      <w:r w:rsidRPr="00BB3715">
        <w:rPr>
          <w:rFonts w:ascii="GHEA Grapalat" w:hAnsi="GHEA Grapalat"/>
          <w:color w:val="000000"/>
          <w:sz w:val="24"/>
          <w:szCs w:val="24"/>
        </w:rPr>
        <w:t xml:space="preserve">Вскрытие заявок будет проводиться по адресу </w:t>
      </w:r>
      <w:r w:rsidR="00111B9B" w:rsidRPr="00111B9B">
        <w:rPr>
          <w:rFonts w:ascii="GHEA Grapalat" w:hAnsi="GHEA Grapalat"/>
          <w:color w:val="000000"/>
          <w:sz w:val="22"/>
          <w:szCs w:val="22"/>
        </w:rPr>
        <w:t xml:space="preserve">В. </w:t>
      </w:r>
      <w:proofErr w:type="spellStart"/>
      <w:r w:rsidR="00111B9B" w:rsidRPr="00111B9B">
        <w:rPr>
          <w:rFonts w:ascii="GHEA Grapalat" w:hAnsi="GHEA Grapalat"/>
          <w:color w:val="000000"/>
          <w:sz w:val="22"/>
          <w:szCs w:val="22"/>
        </w:rPr>
        <w:t>Ерджан</w:t>
      </w:r>
      <w:proofErr w:type="spellEnd"/>
      <w:r w:rsidR="00111B9B" w:rsidRPr="00111B9B">
        <w:rPr>
          <w:rFonts w:ascii="GHEA Grapalat" w:hAnsi="GHEA Grapalat"/>
          <w:color w:val="000000"/>
          <w:sz w:val="22"/>
          <w:szCs w:val="22"/>
        </w:rPr>
        <w:t xml:space="preserve">, Х. </w:t>
      </w:r>
      <w:proofErr w:type="spellStart"/>
      <w:r w:rsidR="00111B9B" w:rsidRPr="00111B9B">
        <w:rPr>
          <w:rFonts w:ascii="GHEA Grapalat" w:hAnsi="GHEA Grapalat"/>
          <w:color w:val="000000"/>
          <w:sz w:val="22"/>
          <w:szCs w:val="22"/>
        </w:rPr>
        <w:t>Эмин</w:t>
      </w:r>
      <w:proofErr w:type="spellEnd"/>
      <w:r w:rsidR="00111B9B" w:rsidRPr="00111B9B">
        <w:rPr>
          <w:rFonts w:ascii="GHEA Grapalat" w:hAnsi="GHEA Grapalat"/>
          <w:color w:val="000000"/>
          <w:sz w:val="22"/>
          <w:szCs w:val="22"/>
        </w:rPr>
        <w:t xml:space="preserve"> </w:t>
      </w:r>
      <w:proofErr w:type="gramStart"/>
      <w:r w:rsidR="00111B9B" w:rsidRPr="00111B9B">
        <w:rPr>
          <w:rFonts w:ascii="GHEA Grapalat" w:hAnsi="GHEA Grapalat"/>
          <w:color w:val="000000"/>
          <w:sz w:val="22"/>
          <w:szCs w:val="22"/>
        </w:rPr>
        <w:t>8:</w:t>
      </w:r>
      <w:r w:rsidR="00F34AF7" w:rsidRPr="00F34AF7">
        <w:rPr>
          <w:rFonts w:ascii="GHEA Grapalat" w:hAnsi="GHEA Grapalat"/>
          <w:color w:val="000000"/>
          <w:sz w:val="22"/>
          <w:szCs w:val="22"/>
        </w:rPr>
        <w:t>_</w:t>
      </w:r>
      <w:proofErr w:type="gramEnd"/>
      <w:r>
        <w:rPr>
          <w:rFonts w:ascii="GHEA Grapalat" w:hAnsi="GHEA Grapalat"/>
          <w:i w:val="0"/>
          <w:sz w:val="24"/>
          <w:szCs w:val="24"/>
        </w:rPr>
        <w:t>,</w:t>
      </w:r>
      <w:r w:rsidR="002667FB" w:rsidRPr="002667FB">
        <w:rPr>
          <w:rFonts w:ascii="GHEA Grapalat" w:hAnsi="GHEA Grapalat"/>
          <w:i w:val="0"/>
          <w:sz w:val="24"/>
          <w:szCs w:val="24"/>
        </w:rPr>
        <w:t xml:space="preserve"> </w:t>
      </w:r>
      <w:r>
        <w:rPr>
          <w:rFonts w:ascii="GHEA Grapalat" w:hAnsi="GHEA Grapalat"/>
          <w:i w:val="0"/>
          <w:sz w:val="24"/>
          <w:szCs w:val="24"/>
        </w:rPr>
        <w:t>в</w:t>
      </w:r>
      <w:r w:rsidR="002667FB" w:rsidRPr="002667FB">
        <w:rPr>
          <w:rFonts w:ascii="GHEA Grapalat" w:hAnsi="GHEA Grapalat"/>
          <w:i w:val="0"/>
          <w:sz w:val="24"/>
          <w:szCs w:val="24"/>
        </w:rPr>
        <w:t xml:space="preserve"> </w:t>
      </w:r>
      <w:r w:rsidR="00F34AF7" w:rsidRPr="00F34AF7">
        <w:rPr>
          <w:rFonts w:ascii="GHEA Grapalat" w:hAnsi="GHEA Grapalat"/>
          <w:i w:val="0"/>
          <w:sz w:val="22"/>
          <w:szCs w:val="22"/>
        </w:rPr>
        <w:t>11:00</w:t>
      </w:r>
      <w:r w:rsidR="002667FB" w:rsidRPr="002667FB">
        <w:rPr>
          <w:rFonts w:ascii="GHEA Grapalat" w:hAnsi="GHEA Grapalat"/>
          <w:i w:val="0"/>
          <w:sz w:val="22"/>
          <w:szCs w:val="22"/>
        </w:rPr>
        <w:t xml:space="preserve"> </w:t>
      </w:r>
      <w:r w:rsidR="00673834">
        <w:rPr>
          <w:rFonts w:ascii="GHEA Grapalat" w:hAnsi="GHEA Grapalat"/>
          <w:i w:val="0"/>
          <w:sz w:val="24"/>
          <w:szCs w:val="24"/>
        </w:rPr>
        <w:t>часов</w:t>
      </w:r>
      <w:r w:rsidR="002667FB" w:rsidRPr="002667FB">
        <w:rPr>
          <w:rFonts w:ascii="GHEA Grapalat" w:hAnsi="GHEA Grapalat"/>
          <w:i w:val="0"/>
          <w:sz w:val="24"/>
          <w:szCs w:val="24"/>
        </w:rPr>
        <w:t xml:space="preserve"> </w:t>
      </w:r>
      <w:r w:rsidR="00673834">
        <w:rPr>
          <w:rFonts w:ascii="GHEA Grapalat" w:hAnsi="GHEA Grapalat"/>
          <w:i w:val="0"/>
          <w:sz w:val="24"/>
          <w:szCs w:val="24"/>
        </w:rPr>
        <w:t>"</w:t>
      </w:r>
      <w:r w:rsidR="00527604" w:rsidRPr="00527604">
        <w:rPr>
          <w:rFonts w:ascii="GHEA Grapalat" w:hAnsi="GHEA Grapalat"/>
          <w:i w:val="0"/>
          <w:sz w:val="24"/>
          <w:szCs w:val="24"/>
        </w:rPr>
        <w:t>06</w:t>
      </w:r>
      <w:r>
        <w:rPr>
          <w:rFonts w:ascii="GHEA Grapalat" w:hAnsi="GHEA Grapalat"/>
          <w:i w:val="0"/>
          <w:sz w:val="24"/>
          <w:szCs w:val="24"/>
        </w:rPr>
        <w:t>"</w:t>
      </w:r>
      <w:r w:rsidR="002667FB" w:rsidRPr="002667FB">
        <w:rPr>
          <w:rFonts w:ascii="GHEA Grapalat" w:hAnsi="GHEA Grapalat"/>
          <w:i w:val="0"/>
          <w:sz w:val="24"/>
          <w:szCs w:val="24"/>
        </w:rPr>
        <w:t xml:space="preserve"> </w:t>
      </w:r>
      <w:r>
        <w:rPr>
          <w:rFonts w:ascii="GHEA Grapalat" w:hAnsi="GHEA Grapalat"/>
          <w:i w:val="0"/>
          <w:sz w:val="24"/>
          <w:szCs w:val="24"/>
        </w:rPr>
        <w:t>"</w:t>
      </w:r>
      <w:r w:rsidR="00653217" w:rsidRPr="00653217">
        <w:rPr>
          <w:rFonts w:ascii="GHEA Grapalat" w:hAnsi="GHEA Grapalat"/>
          <w:i w:val="0"/>
          <w:sz w:val="24"/>
          <w:szCs w:val="24"/>
        </w:rPr>
        <w:t>ию</w:t>
      </w:r>
      <w:r w:rsidR="00527604" w:rsidRPr="00527604">
        <w:rPr>
          <w:rFonts w:ascii="GHEA Grapalat" w:hAnsi="GHEA Grapalat"/>
          <w:i w:val="0"/>
          <w:sz w:val="24"/>
          <w:szCs w:val="24"/>
        </w:rPr>
        <w:t>л</w:t>
      </w:r>
      <w:r w:rsidR="00653217" w:rsidRPr="00653217">
        <w:rPr>
          <w:rFonts w:ascii="GHEA Grapalat" w:hAnsi="GHEA Grapalat"/>
          <w:i w:val="0"/>
          <w:sz w:val="24"/>
          <w:szCs w:val="24"/>
        </w:rPr>
        <w:t>ь</w:t>
      </w:r>
      <w:r>
        <w:rPr>
          <w:rFonts w:ascii="GHEA Grapalat" w:hAnsi="GHEA Grapalat"/>
          <w:i w:val="0"/>
          <w:sz w:val="24"/>
          <w:szCs w:val="24"/>
        </w:rPr>
        <w:t>"</w:t>
      </w:r>
      <w:r w:rsidR="002667FB" w:rsidRPr="002667FB">
        <w:rPr>
          <w:rFonts w:ascii="GHEA Grapalat" w:hAnsi="GHEA Grapalat"/>
          <w:i w:val="0"/>
          <w:sz w:val="24"/>
          <w:szCs w:val="24"/>
        </w:rPr>
        <w:t xml:space="preserve"> </w:t>
      </w:r>
      <w:r>
        <w:rPr>
          <w:rFonts w:ascii="GHEA Grapalat" w:hAnsi="GHEA Grapalat"/>
          <w:i w:val="0"/>
          <w:sz w:val="24"/>
          <w:szCs w:val="24"/>
        </w:rPr>
        <w:t>202</w:t>
      </w:r>
      <w:r w:rsidRPr="00E41784">
        <w:rPr>
          <w:rFonts w:ascii="GHEA Grapalat" w:hAnsi="GHEA Grapalat"/>
          <w:i w:val="0"/>
          <w:sz w:val="24"/>
          <w:szCs w:val="24"/>
        </w:rPr>
        <w:t>1</w:t>
      </w:r>
      <w:r>
        <w:rPr>
          <w:rFonts w:ascii="GHEA Grapalat" w:hAnsi="GHEA Grapalat"/>
          <w:i w:val="0"/>
          <w:sz w:val="24"/>
          <w:szCs w:val="24"/>
        </w:rPr>
        <w:t>г".</w:t>
      </w:r>
      <w:r w:rsidR="002667FB" w:rsidRPr="002667FB">
        <w:rPr>
          <w:rFonts w:ascii="GHEA Grapalat" w:hAnsi="GHEA Grapalat"/>
          <w:i w:val="0"/>
          <w:sz w:val="24"/>
          <w:szCs w:val="24"/>
        </w:rPr>
        <w:t xml:space="preserve"> </w:t>
      </w:r>
      <w:r w:rsidRPr="009044F1">
        <w:rPr>
          <w:rFonts w:ascii="GHEA Grapalat" w:hAnsi="GHEA Grapalat"/>
          <w:i w:val="0"/>
          <w:sz w:val="24"/>
          <w:szCs w:val="24"/>
        </w:rPr>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r w:rsidRPr="004B4B72">
        <w:rPr>
          <w:rFonts w:ascii="GHEA Grapalat" w:hAnsi="GHEA Grapalat"/>
          <w:i w:val="0"/>
          <w:sz w:val="24"/>
          <w:szCs w:val="24"/>
        </w:rPr>
        <w:t>рассматривающее связанные с закупками жалобы</w:t>
      </w:r>
      <w:r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C740B8" w:rsidRPr="003A1EBB" w:rsidRDefault="00C740B8" w:rsidP="00027D2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C740B8" w:rsidRPr="00415EB6" w:rsidRDefault="00F34AF7" w:rsidP="00027D21">
      <w:pPr>
        <w:pStyle w:val="BodyTextIndent"/>
        <w:widowControl w:val="0"/>
        <w:spacing w:line="240" w:lineRule="auto"/>
        <w:ind w:firstLine="567"/>
        <w:rPr>
          <w:rFonts w:ascii="GHEA Grapalat" w:hAnsi="GHEA Grapalat"/>
          <w:i w:val="0"/>
          <w:sz w:val="24"/>
          <w:szCs w:val="24"/>
        </w:rPr>
      </w:pPr>
      <w:proofErr w:type="spellStart"/>
      <w:r w:rsidRPr="00B838DD">
        <w:rPr>
          <w:rFonts w:ascii="GHEA Grapalat" w:hAnsi="GHEA Grapalat"/>
          <w:i w:val="0"/>
        </w:rPr>
        <w:t>А.Айвазян</w:t>
      </w:r>
      <w:proofErr w:type="spellEnd"/>
      <w:r w:rsidR="00C740B8" w:rsidRPr="00415EB6">
        <w:rPr>
          <w:rFonts w:ascii="GHEA Grapalat" w:hAnsi="GHEA Grapalat"/>
          <w:i w:val="0"/>
          <w:sz w:val="24"/>
          <w:szCs w:val="24"/>
        </w:rPr>
        <w:t>.</w:t>
      </w:r>
    </w:p>
    <w:p w:rsidR="00C740B8" w:rsidRPr="00415EB6" w:rsidRDefault="00C740B8" w:rsidP="00027D21">
      <w:pPr>
        <w:pStyle w:val="BodyTextIndent"/>
        <w:widowControl w:val="0"/>
        <w:spacing w:line="240" w:lineRule="auto"/>
        <w:ind w:left="1701" w:firstLine="0"/>
        <w:rPr>
          <w:rFonts w:ascii="GHEA Grapalat" w:hAnsi="GHEA Grapalat"/>
          <w:i w:val="0"/>
          <w:sz w:val="24"/>
          <w:szCs w:val="24"/>
          <w:u w:val="single"/>
        </w:rPr>
      </w:pPr>
      <w:proofErr w:type="gramStart"/>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Pr="00415EB6">
        <w:rPr>
          <w:rFonts w:ascii="GHEA Grapalat" w:hAnsi="GHEA Grapalat"/>
          <w:i w:val="0"/>
          <w:sz w:val="24"/>
          <w:szCs w:val="24"/>
        </w:rPr>
        <w:t xml:space="preserve"> </w:t>
      </w:r>
      <w:r w:rsidR="00F34AF7" w:rsidRPr="00B838DD">
        <w:rPr>
          <w:rFonts w:ascii="GHEA Grapalat" w:hAnsi="GHEA Grapalat"/>
          <w:sz w:val="18"/>
          <w:szCs w:val="18"/>
          <w:u w:val="single"/>
          <w:lang w:val="af-ZA"/>
        </w:rPr>
        <w:t>+</w:t>
      </w:r>
      <w:proofErr w:type="gramEnd"/>
      <w:r w:rsidR="00F34AF7" w:rsidRPr="00B838DD">
        <w:rPr>
          <w:rFonts w:ascii="GHEA Grapalat" w:hAnsi="GHEA Grapalat"/>
          <w:sz w:val="18"/>
          <w:szCs w:val="18"/>
          <w:u w:val="single"/>
          <w:lang w:val="af-ZA"/>
        </w:rPr>
        <w:t>374 99 04 12 92</w:t>
      </w:r>
    </w:p>
    <w:p w:rsidR="00C740B8" w:rsidRPr="00415EB6" w:rsidRDefault="00C740B8" w:rsidP="00027D21">
      <w:pPr>
        <w:pStyle w:val="BodyTextIndent"/>
        <w:widowControl w:val="0"/>
        <w:spacing w:line="240" w:lineRule="auto"/>
        <w:ind w:left="1701" w:firstLine="0"/>
        <w:rPr>
          <w:rFonts w:ascii="GHEA Grapalat" w:hAnsi="GHEA Grapalat"/>
          <w:i w:val="0"/>
          <w:sz w:val="24"/>
          <w:szCs w:val="24"/>
          <w:u w:val="single"/>
        </w:rPr>
      </w:pPr>
      <w:r w:rsidRPr="009044F1">
        <w:rPr>
          <w:rFonts w:ascii="GHEA Grapalat" w:hAnsi="GHEA Grapalat"/>
          <w:i w:val="0"/>
          <w:sz w:val="24"/>
          <w:szCs w:val="24"/>
        </w:rPr>
        <w:t>Электронная почта</w:t>
      </w:r>
      <w:r w:rsidRPr="00415EB6">
        <w:rPr>
          <w:rFonts w:ascii="GHEA Grapalat" w:hAnsi="GHEA Grapalat"/>
          <w:i w:val="0"/>
          <w:sz w:val="24"/>
          <w:szCs w:val="24"/>
        </w:rPr>
        <w:t xml:space="preserve"> </w:t>
      </w:r>
      <w:hyperlink r:id="rId8" w:history="1">
        <w:r w:rsidR="00F34AF7" w:rsidRPr="00B838DD">
          <w:rPr>
            <w:rStyle w:val="Hyperlink"/>
            <w:rFonts w:ascii="GHEA Grapalat" w:hAnsi="GHEA Grapalat" w:cs="Arial"/>
            <w:szCs w:val="18"/>
            <w:shd w:val="clear" w:color="auto" w:fill="FFFFFF"/>
            <w:lang w:val="af-ZA"/>
          </w:rPr>
          <w:t>aida.ayvazyan@legesgroup.com</w:t>
        </w:r>
      </w:hyperlink>
    </w:p>
    <w:p w:rsidR="00C740B8" w:rsidRPr="00415EB6" w:rsidRDefault="00C740B8" w:rsidP="00027D21">
      <w:pPr>
        <w:pStyle w:val="BodyTextIndent"/>
        <w:widowControl w:val="0"/>
        <w:spacing w:line="240" w:lineRule="auto"/>
        <w:ind w:left="1701" w:firstLine="0"/>
        <w:jc w:val="left"/>
        <w:rPr>
          <w:rFonts w:ascii="GHEA Grapalat" w:hAnsi="GHEA Grapalat"/>
          <w:i w:val="0"/>
          <w:sz w:val="24"/>
          <w:szCs w:val="24"/>
          <w:u w:val="single"/>
        </w:rPr>
      </w:pPr>
      <w:proofErr w:type="gramStart"/>
      <w:r w:rsidRPr="009044F1">
        <w:rPr>
          <w:rFonts w:ascii="GHEA Grapalat" w:hAnsi="GHEA Grapalat"/>
          <w:i w:val="0"/>
          <w:sz w:val="24"/>
          <w:szCs w:val="24"/>
        </w:rPr>
        <w:t xml:space="preserve">Заказчик </w:t>
      </w:r>
      <w:r w:rsidRPr="00415EB6">
        <w:rPr>
          <w:rFonts w:ascii="GHEA Grapalat" w:hAnsi="GHEA Grapalat"/>
          <w:i w:val="0"/>
          <w:sz w:val="24"/>
          <w:szCs w:val="24"/>
        </w:rPr>
        <w:t xml:space="preserve"> </w:t>
      </w:r>
      <w:r w:rsidR="00F34AF7" w:rsidRPr="00F34AF7">
        <w:rPr>
          <w:rFonts w:ascii="GHEA Grapalat" w:hAnsi="GHEA Grapalat"/>
          <w:color w:val="000000"/>
          <w:sz w:val="22"/>
          <w:szCs w:val="22"/>
        </w:rPr>
        <w:t>Основная</w:t>
      </w:r>
      <w:proofErr w:type="gramEnd"/>
      <w:r w:rsidR="00F34AF7" w:rsidRPr="00F34AF7">
        <w:rPr>
          <w:rFonts w:ascii="GHEA Grapalat" w:hAnsi="GHEA Grapalat"/>
          <w:color w:val="000000"/>
          <w:sz w:val="22"/>
          <w:szCs w:val="22"/>
        </w:rPr>
        <w:t xml:space="preserve"> школа N 145 имени Сильвы </w:t>
      </w:r>
      <w:proofErr w:type="spellStart"/>
      <w:r w:rsidR="00F34AF7" w:rsidRPr="00F34AF7">
        <w:rPr>
          <w:rFonts w:ascii="GHEA Grapalat" w:hAnsi="GHEA Grapalat"/>
          <w:color w:val="000000"/>
          <w:sz w:val="22"/>
          <w:szCs w:val="22"/>
        </w:rPr>
        <w:t>Капутикян</w:t>
      </w:r>
      <w:proofErr w:type="spellEnd"/>
      <w:r w:rsidR="00F34AF7" w:rsidRPr="00F34AF7">
        <w:rPr>
          <w:rFonts w:ascii="GHEA Grapalat" w:hAnsi="GHEA Grapalat"/>
          <w:color w:val="000000"/>
          <w:sz w:val="22"/>
          <w:szCs w:val="22"/>
        </w:rPr>
        <w:t xml:space="preserve"> ГНКО</w:t>
      </w:r>
    </w:p>
    <w:p w:rsidR="00EE0334" w:rsidRPr="009044F1" w:rsidRDefault="00B4368F" w:rsidP="00027D21">
      <w:pPr>
        <w:jc w:val="right"/>
        <w:rPr>
          <w:rFonts w:ascii="GHEA Grapalat" w:hAnsi="GHEA Grapalat" w:cs="Sylfaen"/>
          <w:i/>
        </w:rPr>
      </w:pPr>
      <w:r>
        <w:rPr>
          <w:rFonts w:ascii="GHEA Grapalat" w:hAnsi="GHEA Grapalat"/>
          <w:i/>
        </w:rPr>
        <w:br w:type="page"/>
      </w:r>
      <w:r w:rsidR="00EE0334" w:rsidRPr="009044F1">
        <w:rPr>
          <w:rFonts w:ascii="GHEA Grapalat" w:hAnsi="GHEA Grapalat"/>
          <w:i/>
        </w:rPr>
        <w:lastRenderedPageBreak/>
        <w:t>Утверждено</w:t>
      </w:r>
    </w:p>
    <w:p w:rsidR="00027D21" w:rsidRPr="00E02682" w:rsidRDefault="00EE0334" w:rsidP="00027D21">
      <w:pPr>
        <w:pStyle w:val="BodyText"/>
        <w:widowControl w:val="0"/>
        <w:spacing w:after="0"/>
        <w:ind w:right="-7" w:firstLine="567"/>
        <w:jc w:val="right"/>
        <w:rPr>
          <w:rFonts w:ascii="GHEA Grapalat" w:hAnsi="GHEA Grapalat" w:cs="Sylfaen"/>
          <w:i/>
        </w:rPr>
      </w:pPr>
      <w:r>
        <w:rPr>
          <w:rFonts w:ascii="GHEA Grapalat" w:hAnsi="GHEA Grapalat"/>
        </w:rPr>
        <w:t>Решением Оценочной комиссии</w:t>
      </w:r>
      <w:r>
        <w:rPr>
          <w:rFonts w:ascii="GHEA Grapalat" w:hAnsi="GHEA Grapalat"/>
          <w:i/>
        </w:rPr>
        <w:t xml:space="preserve"> </w:t>
      </w:r>
      <w:r>
        <w:rPr>
          <w:rFonts w:ascii="GHEA Grapalat" w:hAnsi="GHEA Grapalat" w:cs="Sylfaen"/>
          <w:i/>
        </w:rPr>
        <w:br/>
      </w:r>
      <w:r>
        <w:rPr>
          <w:rFonts w:ascii="GHEA Grapalat" w:hAnsi="GHEA Grapalat"/>
          <w:i/>
        </w:rPr>
        <w:t xml:space="preserve">запроса котировок под кодом </w:t>
      </w:r>
      <w:r w:rsidR="00F34AF7">
        <w:rPr>
          <w:rFonts w:ascii="GHEA Grapalat" w:hAnsi="GHEA Grapalat" w:cs="Sylfaen"/>
          <w:i/>
          <w:color w:val="222222"/>
          <w:shd w:val="clear" w:color="auto" w:fill="FFFFFF"/>
        </w:rPr>
        <w:t>ԴՊՐ</w:t>
      </w:r>
      <w:r w:rsidR="00F34AF7">
        <w:rPr>
          <w:rFonts w:ascii="GHEA Grapalat" w:hAnsi="GHEA Grapalat" w:cs="Arial"/>
          <w:i/>
          <w:color w:val="222222"/>
          <w:shd w:val="clear" w:color="auto" w:fill="FFFFFF"/>
          <w:lang w:val="af-ZA"/>
        </w:rPr>
        <w:t xml:space="preserve"> </w:t>
      </w:r>
      <w:r w:rsidR="00F34AF7">
        <w:rPr>
          <w:rFonts w:ascii="GHEA Grapalat" w:hAnsi="GHEA Grapalat" w:cs="Sylfaen"/>
          <w:i/>
          <w:color w:val="222222"/>
          <w:shd w:val="clear" w:color="auto" w:fill="FFFFFF"/>
        </w:rPr>
        <w:t>ԹԻՎ</w:t>
      </w:r>
      <w:r w:rsidR="00F34AF7">
        <w:rPr>
          <w:rFonts w:ascii="GHEA Grapalat" w:hAnsi="GHEA Grapalat" w:cs="Arial"/>
          <w:i/>
          <w:color w:val="222222"/>
          <w:shd w:val="clear" w:color="auto" w:fill="FFFFFF"/>
          <w:lang w:val="af-ZA"/>
        </w:rPr>
        <w:t xml:space="preserve"> 145-</w:t>
      </w:r>
      <w:r w:rsidR="00F34AF7">
        <w:rPr>
          <w:rFonts w:ascii="GHEA Grapalat" w:hAnsi="GHEA Grapalat" w:cs="Sylfaen"/>
          <w:i/>
          <w:color w:val="222222"/>
          <w:shd w:val="clear" w:color="auto" w:fill="FFFFFF"/>
        </w:rPr>
        <w:t>ԳՀԱՇՁԲ</w:t>
      </w:r>
      <w:r w:rsidR="00F34AF7">
        <w:rPr>
          <w:rFonts w:ascii="GHEA Grapalat" w:hAnsi="GHEA Grapalat" w:cs="Arial"/>
          <w:i/>
          <w:color w:val="222222"/>
          <w:shd w:val="clear" w:color="auto" w:fill="FFFFFF"/>
          <w:lang w:val="af-ZA"/>
        </w:rPr>
        <w:t>-21/0</w:t>
      </w:r>
      <w:r w:rsidR="00527604">
        <w:rPr>
          <w:rFonts w:ascii="GHEA Grapalat" w:hAnsi="GHEA Grapalat" w:cs="Arial"/>
          <w:i/>
          <w:color w:val="222222"/>
          <w:shd w:val="clear" w:color="auto" w:fill="FFFFFF"/>
          <w:lang w:val="af-ZA"/>
        </w:rPr>
        <w:t>2</w:t>
      </w:r>
      <w:r w:rsidRPr="00ED71FB">
        <w:rPr>
          <w:rFonts w:ascii="GHEA Grapalat" w:hAnsi="GHEA Grapalat" w:cs="Sylfaen"/>
          <w:i/>
        </w:rPr>
        <w:t xml:space="preserve">                                        </w:t>
      </w:r>
    </w:p>
    <w:p w:rsidR="00EE0334" w:rsidRPr="005C2393" w:rsidRDefault="00EE0334" w:rsidP="00027D21">
      <w:pPr>
        <w:pStyle w:val="BodyText"/>
        <w:widowControl w:val="0"/>
        <w:spacing w:after="0"/>
        <w:ind w:right="-7" w:firstLine="567"/>
        <w:jc w:val="right"/>
        <w:rPr>
          <w:rFonts w:ascii="GHEA Grapalat" w:hAnsi="GHEA Grapalat"/>
          <w:i/>
        </w:rPr>
      </w:pPr>
      <w:r w:rsidRPr="005C2393">
        <w:rPr>
          <w:rFonts w:ascii="GHEA Grapalat" w:hAnsi="GHEA Grapalat"/>
          <w:i/>
        </w:rPr>
        <w:t xml:space="preserve">№1 от </w:t>
      </w:r>
      <w:r w:rsidR="00527604">
        <w:rPr>
          <w:rFonts w:ascii="GHEA Grapalat" w:hAnsi="GHEA Grapalat"/>
          <w:i/>
          <w:lang w:val="en-US"/>
        </w:rPr>
        <w:t>28</w:t>
      </w:r>
      <w:r w:rsidR="00653217" w:rsidRPr="00653217">
        <w:rPr>
          <w:rFonts w:ascii="GHEA Grapalat" w:hAnsi="GHEA Grapalat"/>
          <w:i/>
        </w:rPr>
        <w:t xml:space="preserve"> июнь</w:t>
      </w:r>
      <w:r>
        <w:rPr>
          <w:rFonts w:ascii="GHEA Grapalat" w:hAnsi="GHEA Grapalat"/>
          <w:i/>
        </w:rPr>
        <w:t xml:space="preserve"> 202</w:t>
      </w:r>
      <w:r w:rsidRPr="005C2393">
        <w:rPr>
          <w:rFonts w:ascii="GHEA Grapalat" w:hAnsi="GHEA Grapalat"/>
          <w:i/>
        </w:rPr>
        <w:t>1г.</w:t>
      </w:r>
    </w:p>
    <w:p w:rsidR="00EE0334" w:rsidRPr="005C2BBC" w:rsidRDefault="00EE0334" w:rsidP="00027D21">
      <w:pPr>
        <w:pStyle w:val="BodyText"/>
        <w:widowControl w:val="0"/>
        <w:spacing w:after="0"/>
        <w:ind w:right="-7" w:firstLine="567"/>
        <w:jc w:val="right"/>
        <w:rPr>
          <w:rFonts w:ascii="GHEA Grapalat" w:hAnsi="GHEA Grapalat"/>
        </w:rPr>
      </w:pPr>
    </w:p>
    <w:p w:rsidR="00EE0334" w:rsidRPr="004E4386" w:rsidRDefault="00EE0334" w:rsidP="00027D21">
      <w:pPr>
        <w:pStyle w:val="BodyText"/>
        <w:widowControl w:val="0"/>
        <w:spacing w:after="0"/>
        <w:ind w:right="-7" w:firstLine="567"/>
        <w:jc w:val="center"/>
        <w:rPr>
          <w:rFonts w:ascii="GHEA Grapalat" w:hAnsi="GHEA Grapalat"/>
        </w:rPr>
      </w:pPr>
    </w:p>
    <w:p w:rsidR="00EE0334" w:rsidRPr="003A1EBB" w:rsidRDefault="00EE0334" w:rsidP="00027D21">
      <w:pPr>
        <w:pStyle w:val="BodyText"/>
        <w:widowControl w:val="0"/>
        <w:spacing w:after="0"/>
        <w:ind w:right="-7" w:firstLine="567"/>
        <w:jc w:val="center"/>
        <w:rPr>
          <w:rFonts w:ascii="GHEA Grapalat" w:hAnsi="GHEA Grapalat"/>
        </w:rPr>
      </w:pPr>
    </w:p>
    <w:p w:rsidR="00EE0334" w:rsidRPr="00385875" w:rsidRDefault="00EE0334" w:rsidP="00027D21">
      <w:pPr>
        <w:pStyle w:val="BodyText"/>
        <w:widowControl w:val="0"/>
        <w:spacing w:after="0"/>
        <w:ind w:right="-7" w:firstLine="567"/>
        <w:jc w:val="center"/>
        <w:rPr>
          <w:rFonts w:ascii="GHEA Grapalat" w:hAnsi="GHEA Grapalat"/>
          <w:i/>
        </w:rPr>
      </w:pPr>
    </w:p>
    <w:p w:rsidR="00EE0334" w:rsidRPr="009E1025" w:rsidRDefault="00F34AF7" w:rsidP="00027D21">
      <w:pPr>
        <w:pStyle w:val="BodyText"/>
        <w:widowControl w:val="0"/>
        <w:spacing w:after="0"/>
        <w:ind w:right="-7" w:firstLine="567"/>
        <w:jc w:val="center"/>
        <w:rPr>
          <w:rFonts w:ascii="GHEA Grapalat" w:hAnsi="GHEA Grapalat"/>
          <w:color w:val="000000"/>
          <w:sz w:val="20"/>
          <w:szCs w:val="20"/>
        </w:rPr>
      </w:pPr>
      <w:r w:rsidRPr="00F34AF7">
        <w:rPr>
          <w:rFonts w:ascii="GHEA Grapalat" w:hAnsi="GHEA Grapalat"/>
          <w:color w:val="000000"/>
          <w:sz w:val="22"/>
          <w:szCs w:val="22"/>
        </w:rPr>
        <w:t xml:space="preserve">Основная школа N 145 имени Сильвы </w:t>
      </w:r>
      <w:proofErr w:type="spellStart"/>
      <w:r w:rsidRPr="00F34AF7">
        <w:rPr>
          <w:rFonts w:ascii="GHEA Grapalat" w:hAnsi="GHEA Grapalat"/>
          <w:color w:val="000000"/>
          <w:sz w:val="22"/>
          <w:szCs w:val="22"/>
        </w:rPr>
        <w:t>Капутикян</w:t>
      </w:r>
      <w:proofErr w:type="spellEnd"/>
      <w:r w:rsidRPr="00F34AF7">
        <w:rPr>
          <w:rFonts w:ascii="GHEA Grapalat" w:hAnsi="GHEA Grapalat"/>
          <w:color w:val="000000"/>
          <w:sz w:val="22"/>
          <w:szCs w:val="22"/>
        </w:rPr>
        <w:t xml:space="preserve"> ГНКО</w:t>
      </w:r>
    </w:p>
    <w:p w:rsidR="00EE0334" w:rsidRPr="009E1025" w:rsidRDefault="00EE0334" w:rsidP="00027D21">
      <w:pPr>
        <w:pStyle w:val="BodyText"/>
        <w:widowControl w:val="0"/>
        <w:spacing w:after="0"/>
        <w:ind w:right="-7" w:firstLine="567"/>
        <w:jc w:val="center"/>
        <w:rPr>
          <w:rFonts w:ascii="GHEA Grapalat" w:hAnsi="GHEA Grapalat"/>
          <w:color w:val="000000"/>
        </w:rPr>
      </w:pPr>
    </w:p>
    <w:p w:rsidR="00EE0334" w:rsidRPr="009E1025" w:rsidRDefault="00EE0334" w:rsidP="00027D21">
      <w:pPr>
        <w:pStyle w:val="BodyText"/>
        <w:widowControl w:val="0"/>
        <w:spacing w:after="0"/>
        <w:ind w:right="-7" w:firstLine="567"/>
        <w:jc w:val="center"/>
        <w:rPr>
          <w:rFonts w:ascii="GHEA Grapalat" w:hAnsi="GHEA Grapalat"/>
          <w:color w:val="000000"/>
        </w:rPr>
      </w:pPr>
    </w:p>
    <w:p w:rsidR="00EE0334" w:rsidRPr="009E1025" w:rsidRDefault="00EE0334" w:rsidP="00027D21">
      <w:pPr>
        <w:pStyle w:val="BodyText"/>
        <w:widowControl w:val="0"/>
        <w:spacing w:after="0"/>
        <w:ind w:right="-7" w:firstLine="567"/>
        <w:jc w:val="center"/>
        <w:rPr>
          <w:rFonts w:ascii="GHEA Grapalat" w:hAnsi="GHEA Grapalat"/>
          <w:color w:val="000000"/>
        </w:rPr>
      </w:pPr>
    </w:p>
    <w:p w:rsidR="00EE0334" w:rsidRPr="009E1025" w:rsidRDefault="00EE0334" w:rsidP="00027D21">
      <w:pPr>
        <w:pStyle w:val="BodyText"/>
        <w:widowControl w:val="0"/>
        <w:spacing w:after="0"/>
        <w:ind w:right="-7" w:firstLine="567"/>
        <w:jc w:val="center"/>
        <w:rPr>
          <w:rFonts w:ascii="GHEA Grapalat" w:hAnsi="GHEA Grapalat"/>
          <w:color w:val="000000"/>
        </w:rPr>
      </w:pPr>
    </w:p>
    <w:p w:rsidR="00EE0334" w:rsidRPr="009E1025" w:rsidRDefault="00EE0334" w:rsidP="00027D21">
      <w:pPr>
        <w:pStyle w:val="BodyText"/>
        <w:widowControl w:val="0"/>
        <w:spacing w:after="0"/>
        <w:ind w:right="-7" w:firstLine="567"/>
        <w:jc w:val="center"/>
        <w:rPr>
          <w:rFonts w:ascii="GHEA Grapalat" w:hAnsi="GHEA Grapalat" w:cs="Sylfaen"/>
          <w:color w:val="000000"/>
        </w:rPr>
      </w:pPr>
      <w:r w:rsidRPr="009E1025">
        <w:rPr>
          <w:rFonts w:ascii="GHEA Grapalat" w:hAnsi="GHEA Grapalat"/>
          <w:color w:val="000000"/>
        </w:rPr>
        <w:t>ПРИГЛАШЕНИЕ</w:t>
      </w:r>
    </w:p>
    <w:p w:rsidR="00EE0334" w:rsidRPr="009E1025" w:rsidRDefault="00EE0334" w:rsidP="00027D21">
      <w:pPr>
        <w:pStyle w:val="BodyText"/>
        <w:widowControl w:val="0"/>
        <w:spacing w:after="0"/>
        <w:ind w:right="-7" w:firstLine="567"/>
        <w:jc w:val="center"/>
        <w:rPr>
          <w:rFonts w:ascii="GHEA Grapalat" w:hAnsi="GHEA Grapalat" w:cs="Sylfaen"/>
          <w:color w:val="000000"/>
        </w:rPr>
      </w:pPr>
    </w:p>
    <w:p w:rsidR="00EE0334" w:rsidRPr="009E1025" w:rsidRDefault="00EE0334" w:rsidP="00027D21">
      <w:pPr>
        <w:pStyle w:val="BodyText"/>
        <w:widowControl w:val="0"/>
        <w:spacing w:after="0"/>
        <w:ind w:right="-7" w:firstLine="567"/>
        <w:jc w:val="center"/>
        <w:rPr>
          <w:rFonts w:ascii="GHEA Grapalat" w:hAnsi="GHEA Grapalat" w:cs="Sylfaen"/>
          <w:color w:val="000000"/>
          <w:sz w:val="22"/>
          <w:szCs w:val="22"/>
        </w:rPr>
      </w:pPr>
      <w:r w:rsidRPr="009E1025">
        <w:rPr>
          <w:rFonts w:ascii="GHEA Grapalat" w:hAnsi="GHEA Grapalat"/>
          <w:color w:val="000000"/>
          <w:sz w:val="22"/>
          <w:szCs w:val="22"/>
        </w:rPr>
        <w:t xml:space="preserve">         </w:t>
      </w:r>
      <w:r w:rsidR="00653217">
        <w:rPr>
          <w:rFonts w:ascii="GHEA Grapalat" w:hAnsi="GHEA Grapalat"/>
          <w:sz w:val="20"/>
          <w:szCs w:val="20"/>
        </w:rPr>
        <w:t xml:space="preserve">         НА ЗАПРОС КОТИРОВОК, ОБЪЯВЛЕННЫЙ С ЦЕЛЬЮ ПРИОБРЕТЕНИЯ</w:t>
      </w:r>
      <w:r w:rsidR="00653217" w:rsidRPr="00653217">
        <w:rPr>
          <w:rFonts w:ascii="GHEA Grapalat" w:hAnsi="GHEA Grapalat"/>
          <w:sz w:val="20"/>
          <w:szCs w:val="20"/>
        </w:rPr>
        <w:t xml:space="preserve"> </w:t>
      </w:r>
      <w:proofErr w:type="gramStart"/>
      <w:r w:rsidR="00653217">
        <w:rPr>
          <w:rFonts w:ascii="GHEA Grapalat" w:hAnsi="GHEA Grapalat"/>
          <w:sz w:val="20"/>
          <w:szCs w:val="20"/>
        </w:rPr>
        <w:t xml:space="preserve">ПЛАНИРОВОЧНЫЕ  </w:t>
      </w:r>
      <w:r w:rsidR="00F34AF7" w:rsidRPr="00F34AF7">
        <w:rPr>
          <w:rFonts w:ascii="GHEA Grapalat" w:hAnsi="GHEA Grapalat"/>
          <w:sz w:val="20"/>
          <w:szCs w:val="20"/>
        </w:rPr>
        <w:t>РАБОТЫ</w:t>
      </w:r>
      <w:proofErr w:type="gramEnd"/>
      <w:r w:rsidR="00F34AF7" w:rsidRPr="00F34AF7">
        <w:rPr>
          <w:rFonts w:ascii="GHEA Grapalat" w:hAnsi="GHEA Grapalat"/>
          <w:sz w:val="20"/>
          <w:szCs w:val="20"/>
        </w:rPr>
        <w:t xml:space="preserve"> ПО ЗАМЕНЕ ДЕРЕВЯННЫХ ОКОН ГНКО ЕРЕВАНСКАЯ ОСНОВНАЯ ШКОЛА N 145 ИМЕНИ СИЛЬВЫ КАПУТИКЯН</w:t>
      </w:r>
      <w:r w:rsidR="00653217">
        <w:rPr>
          <w:rFonts w:ascii="GHEA Grapalat" w:hAnsi="GHEA Grapalat"/>
          <w:sz w:val="20"/>
          <w:szCs w:val="20"/>
        </w:rPr>
        <w:t xml:space="preserve"> ДЛЯ НУЖД</w:t>
      </w:r>
      <w:r w:rsidR="00653217">
        <w:rPr>
          <w:rFonts w:ascii="GHEA Grapalat" w:hAnsi="GHEA Grapalat"/>
          <w:b/>
          <w:sz w:val="20"/>
          <w:szCs w:val="20"/>
        </w:rPr>
        <w:t xml:space="preserve"> </w:t>
      </w:r>
      <w:r w:rsidR="00653217">
        <w:rPr>
          <w:rFonts w:ascii="GHEA Grapalat" w:hAnsi="GHEA Grapalat"/>
          <w:color w:val="FF0000"/>
          <w:sz w:val="20"/>
          <w:szCs w:val="20"/>
        </w:rPr>
        <w:t xml:space="preserve"> </w:t>
      </w:r>
      <w:r w:rsidR="00F34AF7" w:rsidRPr="00F34AF7">
        <w:rPr>
          <w:rFonts w:ascii="GHEA Grapalat" w:hAnsi="GHEA Grapalat"/>
          <w:color w:val="000000"/>
          <w:sz w:val="20"/>
          <w:szCs w:val="20"/>
        </w:rPr>
        <w:t>ОСНОВНАЯ ШКОЛА N 145 ИМЕНИ СИЛЬВЫ КАПУТИКЯН ГНКО</w:t>
      </w:r>
    </w:p>
    <w:p w:rsidR="00EE0334" w:rsidRPr="009E1025" w:rsidRDefault="00EE0334" w:rsidP="00027D21">
      <w:pPr>
        <w:rPr>
          <w:rFonts w:ascii="GHEA Grapalat" w:hAnsi="GHEA Grapalat"/>
          <w:i/>
          <w:color w:val="000000"/>
          <w:spacing w:val="6"/>
          <w:sz w:val="22"/>
          <w:szCs w:val="22"/>
        </w:rPr>
      </w:pPr>
    </w:p>
    <w:p w:rsidR="00EE0334" w:rsidRPr="00122EB4" w:rsidRDefault="00EE0334" w:rsidP="00027D21">
      <w:pPr>
        <w:rPr>
          <w:rFonts w:ascii="GHEA Grapalat" w:hAnsi="GHEA Grapalat"/>
          <w:i/>
          <w:spacing w:val="6"/>
          <w:sz w:val="22"/>
          <w:szCs w:val="22"/>
        </w:rPr>
      </w:pPr>
    </w:p>
    <w:p w:rsidR="000763E5" w:rsidRDefault="000763E5" w:rsidP="00027D21">
      <w:pPr>
        <w:rPr>
          <w:rFonts w:ascii="GHEA Grapalat" w:hAnsi="GHEA Grapalat"/>
        </w:rPr>
      </w:pPr>
      <w:r>
        <w:rPr>
          <w:rFonts w:ascii="GHEA Grapalat" w:hAnsi="GHEA Grapalat"/>
        </w:rPr>
        <w:br w:type="page"/>
      </w:r>
    </w:p>
    <w:p w:rsidR="00D50690" w:rsidRDefault="00096865" w:rsidP="00027D21">
      <w:pPr>
        <w:widowControl w:val="0"/>
        <w:ind w:firstLine="567"/>
        <w:jc w:val="both"/>
        <w:rPr>
          <w:rFonts w:ascii="GHEA Grapalat" w:hAnsi="GHEA Grapalat"/>
          <w:b/>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FE36F6" w:rsidRPr="004821FD" w:rsidRDefault="00FE36F6" w:rsidP="00027D21">
      <w:pPr>
        <w:widowControl w:val="0"/>
        <w:jc w:val="center"/>
        <w:rPr>
          <w:rFonts w:ascii="GHEA Grapalat" w:hAnsi="GHEA Grapalat"/>
          <w:b/>
        </w:rPr>
      </w:pPr>
    </w:p>
    <w:p w:rsidR="00FE36F6" w:rsidRPr="004821FD" w:rsidRDefault="00FE36F6" w:rsidP="00027D21">
      <w:pPr>
        <w:widowControl w:val="0"/>
        <w:jc w:val="center"/>
        <w:rPr>
          <w:rFonts w:ascii="GHEA Grapalat" w:hAnsi="GHEA Grapalat"/>
        </w:rPr>
      </w:pPr>
    </w:p>
    <w:p w:rsidR="00FE36F6" w:rsidRPr="00783688" w:rsidRDefault="00FE36F6" w:rsidP="00027D21">
      <w:pPr>
        <w:widowControl w:val="0"/>
        <w:jc w:val="center"/>
        <w:rPr>
          <w:rFonts w:ascii="GHEA Grapalat" w:hAnsi="GHEA Grapalat"/>
          <w:b/>
        </w:rPr>
      </w:pPr>
      <w:r w:rsidRPr="009044F1">
        <w:rPr>
          <w:rFonts w:ascii="GHEA Grapalat" w:hAnsi="GHEA Grapalat"/>
          <w:b/>
        </w:rPr>
        <w:t>СОДЕРЖАНИЕ</w:t>
      </w:r>
    </w:p>
    <w:p w:rsidR="00FE36F6" w:rsidRPr="004821FD" w:rsidRDefault="00FE36F6" w:rsidP="00027D21">
      <w:pPr>
        <w:widowControl w:val="0"/>
        <w:tabs>
          <w:tab w:val="left" w:pos="5954"/>
        </w:tabs>
        <w:ind w:firstLine="567"/>
        <w:rPr>
          <w:rFonts w:ascii="GHEA Grapalat" w:hAnsi="GHEA Grapalat"/>
          <w:sz w:val="20"/>
          <w:szCs w:val="20"/>
        </w:rPr>
      </w:pPr>
    </w:p>
    <w:p w:rsidR="00FE36F6" w:rsidRPr="00190EF5" w:rsidRDefault="00FE36F6" w:rsidP="00027D21">
      <w:pPr>
        <w:pStyle w:val="BodyText"/>
        <w:widowControl w:val="0"/>
        <w:spacing w:after="0"/>
        <w:ind w:right="-7"/>
        <w:rPr>
          <w:rFonts w:ascii="GHEA Grapalat" w:hAnsi="GHEA Grapalat"/>
          <w:b/>
          <w:sz w:val="20"/>
          <w:szCs w:val="20"/>
        </w:rPr>
      </w:pPr>
      <w:r>
        <w:rPr>
          <w:rFonts w:ascii="GHEA Grapalat" w:hAnsi="GHEA Grapalat"/>
          <w:b/>
          <w:sz w:val="20"/>
          <w:szCs w:val="20"/>
        </w:rPr>
        <w:t xml:space="preserve">         </w:t>
      </w:r>
      <w:r w:rsidRPr="00754A5B">
        <w:rPr>
          <w:rFonts w:ascii="GHEA Grapalat" w:hAnsi="GHEA Grapalat"/>
          <w:b/>
          <w:sz w:val="20"/>
          <w:szCs w:val="20"/>
        </w:rPr>
        <w:t xml:space="preserve"> </w:t>
      </w:r>
    </w:p>
    <w:p w:rsidR="00FE36F6" w:rsidRPr="00190EF5" w:rsidRDefault="00FE36F6" w:rsidP="00027D21">
      <w:pPr>
        <w:pStyle w:val="BodyText"/>
        <w:widowControl w:val="0"/>
        <w:spacing w:after="0"/>
        <w:ind w:right="-7"/>
        <w:rPr>
          <w:rFonts w:ascii="GHEA Grapalat" w:hAnsi="GHEA Grapalat" w:cs="Sylfaen"/>
          <w:b/>
          <w:sz w:val="20"/>
          <w:szCs w:val="20"/>
        </w:rPr>
      </w:pPr>
    </w:p>
    <w:p w:rsidR="00FE36F6" w:rsidRPr="00F34AF7" w:rsidRDefault="00653217" w:rsidP="00027D21">
      <w:pPr>
        <w:pStyle w:val="BodyText"/>
        <w:widowControl w:val="0"/>
        <w:spacing w:after="0"/>
        <w:ind w:right="-7" w:firstLine="567"/>
        <w:jc w:val="center"/>
        <w:rPr>
          <w:rFonts w:ascii="GHEA Grapalat" w:hAnsi="GHEA Grapalat" w:cs="Sylfaen"/>
          <w:b/>
          <w:color w:val="000000"/>
          <w:sz w:val="22"/>
          <w:szCs w:val="22"/>
        </w:rPr>
      </w:pPr>
      <w:r w:rsidRPr="00F34AF7">
        <w:rPr>
          <w:rFonts w:ascii="GHEA Grapalat" w:hAnsi="GHEA Grapalat"/>
          <w:b/>
          <w:sz w:val="20"/>
          <w:szCs w:val="20"/>
        </w:rPr>
        <w:t xml:space="preserve">        НА ЗАПРОС КОТИРОВОК, ОБЪЯВЛЕННЫЙ С ЦЕЛЬЮ </w:t>
      </w:r>
      <w:proofErr w:type="gramStart"/>
      <w:r w:rsidRPr="00F34AF7">
        <w:rPr>
          <w:rFonts w:ascii="GHEA Grapalat" w:hAnsi="GHEA Grapalat"/>
          <w:b/>
          <w:sz w:val="20"/>
          <w:szCs w:val="20"/>
        </w:rPr>
        <w:t>ПРИОБРЕТЕНИЯ  ПЛАНИРОВОЧНЫЕ</w:t>
      </w:r>
      <w:proofErr w:type="gramEnd"/>
      <w:r w:rsidRPr="00F34AF7">
        <w:rPr>
          <w:rFonts w:ascii="GHEA Grapalat" w:hAnsi="GHEA Grapalat"/>
          <w:b/>
          <w:sz w:val="20"/>
          <w:szCs w:val="20"/>
        </w:rPr>
        <w:t xml:space="preserve">  </w:t>
      </w:r>
      <w:r w:rsidR="00F34AF7" w:rsidRPr="00F34AF7">
        <w:rPr>
          <w:rFonts w:ascii="GHEA Grapalat" w:hAnsi="GHEA Grapalat"/>
          <w:b/>
          <w:sz w:val="20"/>
          <w:szCs w:val="20"/>
        </w:rPr>
        <w:t>РАБОТЫ ПО ЗАМЕНЕ ДЕРЕВЯННЫХ ОКОН ГНКО ЕРЕВАНСКАЯ ОСНОВНАЯ ШКОЛА N 145 ИМЕНИ СИЛЬВЫ КАПУТИКЯН</w:t>
      </w:r>
      <w:r w:rsidRPr="00F34AF7">
        <w:rPr>
          <w:rFonts w:ascii="GHEA Grapalat" w:hAnsi="GHEA Grapalat"/>
          <w:b/>
          <w:sz w:val="20"/>
          <w:szCs w:val="20"/>
        </w:rPr>
        <w:t xml:space="preserve">   ДЛЯ НУЖД </w:t>
      </w:r>
      <w:r w:rsidRPr="00F34AF7">
        <w:rPr>
          <w:rFonts w:ascii="GHEA Grapalat" w:hAnsi="GHEA Grapalat"/>
          <w:b/>
          <w:color w:val="FF0000"/>
          <w:sz w:val="20"/>
          <w:szCs w:val="20"/>
        </w:rPr>
        <w:t xml:space="preserve"> </w:t>
      </w:r>
      <w:r w:rsidR="00F34AF7" w:rsidRPr="00F34AF7">
        <w:rPr>
          <w:rFonts w:ascii="GHEA Grapalat" w:hAnsi="GHEA Grapalat"/>
          <w:b/>
          <w:color w:val="000000"/>
          <w:sz w:val="20"/>
          <w:szCs w:val="20"/>
        </w:rPr>
        <w:t>ОСНОВНАЯ ШКОЛА N 145 ИМЕНИ СИЛЬВЫ КАПУТИКЯН ГНКО</w:t>
      </w:r>
    </w:p>
    <w:p w:rsidR="00FE36F6" w:rsidRPr="00F34AF7" w:rsidRDefault="00FE36F6" w:rsidP="00027D21">
      <w:pPr>
        <w:pStyle w:val="BodyText"/>
        <w:widowControl w:val="0"/>
        <w:spacing w:after="0"/>
        <w:ind w:right="-7" w:firstLine="567"/>
        <w:jc w:val="center"/>
        <w:rPr>
          <w:rFonts w:ascii="GHEA Grapalat" w:hAnsi="GHEA Grapalat"/>
          <w:b/>
        </w:rPr>
      </w:pPr>
    </w:p>
    <w:p w:rsidR="00FE36F6" w:rsidRPr="00F34AF7" w:rsidRDefault="00FE36F6" w:rsidP="00027D21">
      <w:pPr>
        <w:pStyle w:val="BodyText"/>
        <w:widowControl w:val="0"/>
        <w:spacing w:after="0"/>
        <w:ind w:right="-7" w:firstLine="567"/>
        <w:jc w:val="center"/>
        <w:rPr>
          <w:rFonts w:ascii="GHEA Grapalat" w:hAnsi="GHEA Grapalat" w:cs="Sylfaen"/>
          <w:b/>
        </w:rPr>
      </w:pPr>
    </w:p>
    <w:p w:rsidR="00FE36F6" w:rsidRPr="00F34AF7" w:rsidRDefault="00FE36F6" w:rsidP="00027D21">
      <w:pPr>
        <w:pStyle w:val="BodyText"/>
        <w:widowControl w:val="0"/>
        <w:spacing w:after="0"/>
        <w:ind w:right="-7" w:firstLine="567"/>
        <w:jc w:val="center"/>
        <w:rPr>
          <w:rFonts w:ascii="GHEA Grapalat" w:hAnsi="GHEA Grapalat"/>
          <w:b/>
          <w:sz w:val="20"/>
          <w:szCs w:val="20"/>
        </w:rPr>
      </w:pPr>
    </w:p>
    <w:p w:rsidR="00FE36F6" w:rsidRPr="00F34AF7" w:rsidRDefault="00653217" w:rsidP="00027D21">
      <w:pPr>
        <w:pStyle w:val="BodyText"/>
        <w:widowControl w:val="0"/>
        <w:spacing w:after="0"/>
        <w:ind w:right="-7" w:firstLine="567"/>
        <w:jc w:val="center"/>
        <w:rPr>
          <w:rFonts w:ascii="GHEA Grapalat" w:hAnsi="GHEA Grapalat" w:cs="Sylfaen"/>
          <w:b/>
          <w:sz w:val="20"/>
          <w:szCs w:val="20"/>
        </w:rPr>
      </w:pPr>
      <w:r w:rsidRPr="00F34AF7">
        <w:rPr>
          <w:rFonts w:ascii="GHEA Grapalat" w:hAnsi="GHEA Grapalat"/>
          <w:b/>
          <w:sz w:val="20"/>
          <w:szCs w:val="20"/>
        </w:rPr>
        <w:t xml:space="preserve">ПРИГЛАШЕНИЯ НА ЗАПРОС КОТИРОВОК, ОБЪЯВЛЕННЫЙ С ЦЕЛЬЮ </w:t>
      </w:r>
      <w:proofErr w:type="gramStart"/>
      <w:r w:rsidRPr="00F34AF7">
        <w:rPr>
          <w:rFonts w:ascii="GHEA Grapalat" w:hAnsi="GHEA Grapalat"/>
          <w:b/>
          <w:sz w:val="20"/>
          <w:szCs w:val="20"/>
        </w:rPr>
        <w:t>ПРИОБРЕТЕНИЯ  ПЛАНИРОВОЧНЫЕ</w:t>
      </w:r>
      <w:proofErr w:type="gramEnd"/>
      <w:r w:rsidRPr="00F34AF7">
        <w:rPr>
          <w:rFonts w:ascii="GHEA Grapalat" w:hAnsi="GHEA Grapalat"/>
          <w:b/>
          <w:sz w:val="20"/>
          <w:szCs w:val="20"/>
        </w:rPr>
        <w:t xml:space="preserve">  </w:t>
      </w:r>
      <w:r w:rsidR="00F34AF7" w:rsidRPr="00F34AF7">
        <w:rPr>
          <w:rFonts w:ascii="GHEA Grapalat" w:hAnsi="GHEA Grapalat"/>
          <w:b/>
          <w:sz w:val="20"/>
          <w:szCs w:val="20"/>
        </w:rPr>
        <w:t>РАБОТЫ ПО ЗАМЕНЕ ДЕРЕВЯННЫХ ОКОН ГНКО ЕРЕВАНСКАЯ ОСНОВНАЯ ШКОЛА N 145 ИМЕНИ СИЛЬВЫ КАПУТИКЯН</w:t>
      </w:r>
      <w:r w:rsidRPr="00F34AF7">
        <w:rPr>
          <w:rFonts w:ascii="GHEA Grapalat" w:hAnsi="GHEA Grapalat"/>
          <w:b/>
          <w:sz w:val="20"/>
          <w:szCs w:val="20"/>
        </w:rPr>
        <w:t xml:space="preserve"> ДЛЯ НУЖД </w:t>
      </w:r>
      <w:r w:rsidRPr="00F34AF7">
        <w:rPr>
          <w:rFonts w:ascii="GHEA Grapalat" w:hAnsi="GHEA Grapalat"/>
          <w:b/>
          <w:color w:val="FF0000"/>
          <w:sz w:val="20"/>
          <w:szCs w:val="20"/>
        </w:rPr>
        <w:t xml:space="preserve"> </w:t>
      </w:r>
      <w:r w:rsidR="00F34AF7" w:rsidRPr="00F34AF7">
        <w:rPr>
          <w:rFonts w:ascii="GHEA Grapalat" w:hAnsi="GHEA Grapalat"/>
          <w:b/>
          <w:color w:val="000000"/>
          <w:sz w:val="20"/>
          <w:szCs w:val="20"/>
        </w:rPr>
        <w:t>ОСНОВНАЯ ШКОЛА N 145 ИМЕНИ СИЛЬВЫ КАПУТИКЯН ГНКО</w:t>
      </w:r>
      <w:r w:rsidR="00FE36F6" w:rsidRPr="00F34AF7">
        <w:rPr>
          <w:rFonts w:ascii="GHEA Grapalat" w:hAnsi="GHEA Grapalat"/>
          <w:b/>
          <w:sz w:val="20"/>
          <w:szCs w:val="20"/>
        </w:rPr>
        <w:t xml:space="preserve">  </w:t>
      </w:r>
    </w:p>
    <w:p w:rsidR="00FE36F6" w:rsidRPr="001B6BCF" w:rsidRDefault="00FE36F6" w:rsidP="00027D21">
      <w:pPr>
        <w:pStyle w:val="BodyText"/>
        <w:widowControl w:val="0"/>
        <w:spacing w:after="0"/>
        <w:ind w:right="-7" w:firstLine="567"/>
        <w:jc w:val="center"/>
        <w:rPr>
          <w:rFonts w:ascii="GHEA Grapalat" w:hAnsi="GHEA Grapalat"/>
        </w:rPr>
      </w:pPr>
    </w:p>
    <w:p w:rsidR="00FE36F6" w:rsidRPr="00565936" w:rsidRDefault="00FE36F6" w:rsidP="00027D21">
      <w:pPr>
        <w:rPr>
          <w:rFonts w:ascii="GHEA Grapalat" w:hAnsi="GHEA Grapalat"/>
          <w:i/>
          <w:spacing w:val="6"/>
          <w:sz w:val="22"/>
          <w:szCs w:val="22"/>
        </w:rPr>
      </w:pPr>
    </w:p>
    <w:p w:rsidR="00FE36F6" w:rsidRPr="009044F1" w:rsidRDefault="00FE36F6" w:rsidP="00027D21">
      <w:pPr>
        <w:widowControl w:val="0"/>
        <w:jc w:val="center"/>
        <w:rPr>
          <w:rFonts w:ascii="GHEA Grapalat" w:hAnsi="GHEA Grapalat"/>
          <w:i/>
        </w:rPr>
      </w:pPr>
    </w:p>
    <w:p w:rsidR="00096865" w:rsidRPr="008842CE" w:rsidRDefault="00096865" w:rsidP="00027D21">
      <w:pPr>
        <w:widowControl w:val="0"/>
        <w:jc w:val="center"/>
        <w:rPr>
          <w:rFonts w:ascii="GHEA Grapalat" w:hAnsi="GHEA Grapalat"/>
          <w:b/>
        </w:rPr>
      </w:pPr>
      <w:r w:rsidRPr="009044F1">
        <w:rPr>
          <w:rFonts w:ascii="GHEA Grapalat" w:hAnsi="GHEA Grapalat"/>
          <w:b/>
        </w:rPr>
        <w:t>ЧАСТЬ I.</w:t>
      </w:r>
    </w:p>
    <w:p w:rsidR="002E069D" w:rsidRPr="008842CE" w:rsidRDefault="002E069D" w:rsidP="00027D21">
      <w:pPr>
        <w:widowControl w:val="0"/>
        <w:jc w:val="center"/>
        <w:rPr>
          <w:rFonts w:ascii="GHEA Grapalat" w:hAnsi="GHEA Grapalat"/>
        </w:rPr>
      </w:pPr>
    </w:p>
    <w:p w:rsidR="00096865" w:rsidRPr="009044F1" w:rsidRDefault="00096865" w:rsidP="00027D21">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027D21">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027D21">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027D21">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027D21">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027D21">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027D21">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027D21">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027D21">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027D21">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027D21">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027D21">
      <w:pPr>
        <w:widowControl w:val="0"/>
        <w:jc w:val="center"/>
        <w:rPr>
          <w:rFonts w:ascii="GHEA Grapalat" w:hAnsi="GHEA Grapalat"/>
          <w:b/>
        </w:rPr>
      </w:pPr>
    </w:p>
    <w:p w:rsidR="00520F57" w:rsidRDefault="00520F57" w:rsidP="00027D21">
      <w:pPr>
        <w:widowControl w:val="0"/>
        <w:jc w:val="center"/>
        <w:rPr>
          <w:rFonts w:ascii="GHEA Grapalat" w:hAnsi="GHEA Grapalat"/>
          <w:b/>
        </w:rPr>
      </w:pPr>
    </w:p>
    <w:p w:rsidR="008842CE" w:rsidRPr="00374F4A" w:rsidRDefault="00CA590C" w:rsidP="00027D21">
      <w:pPr>
        <w:widowControl w:val="0"/>
        <w:jc w:val="center"/>
        <w:rPr>
          <w:rFonts w:ascii="GHEA Grapalat" w:hAnsi="GHEA Grapalat"/>
          <w:b/>
        </w:rPr>
      </w:pPr>
      <w:r>
        <w:rPr>
          <w:rFonts w:ascii="GHEA Grapalat" w:hAnsi="GHEA Grapalat"/>
          <w:b/>
        </w:rPr>
        <w:t xml:space="preserve">ЧАСТЬ II. </w:t>
      </w:r>
    </w:p>
    <w:p w:rsidR="008842CE" w:rsidRPr="00374F4A" w:rsidRDefault="008842CE" w:rsidP="00027D21">
      <w:pPr>
        <w:widowControl w:val="0"/>
        <w:jc w:val="center"/>
        <w:rPr>
          <w:rFonts w:ascii="GHEA Grapalat" w:hAnsi="GHEA Grapalat"/>
          <w:b/>
        </w:rPr>
      </w:pPr>
    </w:p>
    <w:p w:rsidR="00520F57" w:rsidRPr="004821FD" w:rsidRDefault="00520F57" w:rsidP="00027D21">
      <w:pPr>
        <w:widowControl w:val="0"/>
        <w:jc w:val="center"/>
        <w:rPr>
          <w:rFonts w:ascii="GHEA Grapalat" w:hAnsi="GHEA Grapalat"/>
          <w:b/>
        </w:rPr>
      </w:pPr>
    </w:p>
    <w:p w:rsidR="000E3EEE" w:rsidRPr="0095402A" w:rsidRDefault="000E3EEE" w:rsidP="00027D21">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Pr>
          <w:rFonts w:ascii="GHEA Grapalat" w:hAnsi="GHEA Grapalat"/>
          <w:b/>
        </w:rPr>
        <w:t xml:space="preserve">НА </w:t>
      </w:r>
      <w:r w:rsidRPr="009D394F">
        <w:rPr>
          <w:rFonts w:ascii="GHEA Grapalat" w:hAnsi="GHEA Grapalat"/>
          <w:b/>
        </w:rPr>
        <w:t>ЗАПРОС КОТИРОВОК</w:t>
      </w:r>
    </w:p>
    <w:p w:rsidR="000E3EEE" w:rsidRPr="000E3EEE" w:rsidRDefault="000E3EEE" w:rsidP="00027D21">
      <w:pPr>
        <w:widowControl w:val="0"/>
        <w:jc w:val="center"/>
        <w:rPr>
          <w:rFonts w:ascii="GHEA Grapalat" w:hAnsi="GHEA Grapalat"/>
          <w:b/>
        </w:rPr>
      </w:pPr>
    </w:p>
    <w:p w:rsidR="00096865" w:rsidRPr="003A1EBB" w:rsidRDefault="00096865" w:rsidP="00027D21">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027D21">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027D21">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rsidP="00027D21">
      <w:pPr>
        <w:rPr>
          <w:rFonts w:ascii="GHEA Grapalat" w:hAnsi="GHEA Grapalat"/>
          <w:spacing w:val="-6"/>
        </w:rPr>
      </w:pPr>
      <w:r>
        <w:rPr>
          <w:rFonts w:ascii="GHEA Grapalat" w:hAnsi="GHEA Grapalat"/>
          <w:spacing w:val="-6"/>
        </w:rPr>
        <w:br w:type="page"/>
      </w:r>
    </w:p>
    <w:p w:rsidR="00BC701D" w:rsidRPr="004821FD" w:rsidRDefault="00BC701D" w:rsidP="00027D21">
      <w:pPr>
        <w:widowControl w:val="0"/>
        <w:ind w:hanging="567"/>
        <w:jc w:val="both"/>
        <w:rPr>
          <w:rFonts w:ascii="GHEA Grapalat" w:hAnsi="GHEA Grapalat"/>
          <w:spacing w:val="-6"/>
        </w:rPr>
      </w:pPr>
    </w:p>
    <w:p w:rsidR="00096865" w:rsidRPr="00BC701D" w:rsidRDefault="00BC701D" w:rsidP="00027D21">
      <w:pPr>
        <w:widowControl w:val="0"/>
        <w:ind w:hanging="567"/>
        <w:jc w:val="both"/>
        <w:rPr>
          <w:rFonts w:ascii="GHEA Grapalat" w:hAnsi="GHEA Grapalat"/>
          <w:spacing w:val="-6"/>
        </w:rPr>
      </w:pPr>
      <w:r w:rsidRPr="00BC701D">
        <w:rPr>
          <w:rFonts w:ascii="GHEA Grapalat" w:hAnsi="GHEA Grapalat"/>
          <w:spacing w:val="-6"/>
        </w:rPr>
        <w:t xml:space="preserve">           Настоящее Приглашение предоставляется в дополнение к объявлению об</w:t>
      </w:r>
      <w:r w:rsidRPr="00BC701D">
        <w:rPr>
          <w:rFonts w:ascii="GHEA Grapalat" w:hAnsi="GHEA Grapalat"/>
          <w:i/>
        </w:rPr>
        <w:t xml:space="preserve"> </w:t>
      </w:r>
      <w:r w:rsidRPr="00BC701D">
        <w:rPr>
          <w:rFonts w:ascii="GHEA Grapalat" w:hAnsi="GHEA Grapalat"/>
        </w:rPr>
        <w:t xml:space="preserve">запросе </w:t>
      </w:r>
      <w:proofErr w:type="gramStart"/>
      <w:r w:rsidRPr="00BC701D">
        <w:rPr>
          <w:rFonts w:ascii="GHEA Grapalat" w:hAnsi="GHEA Grapalat"/>
        </w:rPr>
        <w:t>котировок</w:t>
      </w:r>
      <w:r w:rsidRPr="00BC701D">
        <w:rPr>
          <w:rFonts w:ascii="GHEA Grapalat" w:hAnsi="GHEA Grapalat"/>
          <w:spacing w:val="-6"/>
        </w:rPr>
        <w:t xml:space="preserve"> ,проводимом</w:t>
      </w:r>
      <w:proofErr w:type="gramEnd"/>
      <w:r w:rsidRPr="00BC701D">
        <w:rPr>
          <w:rFonts w:ascii="GHEA Grapalat" w:hAnsi="GHEA Grapalat"/>
          <w:spacing w:val="-6"/>
        </w:rPr>
        <w:t xml:space="preserve"> </w:t>
      </w:r>
      <w:proofErr w:type="spellStart"/>
      <w:r w:rsidRPr="00BC701D">
        <w:rPr>
          <w:rFonts w:ascii="GHEA Grapalat" w:hAnsi="GHEA Grapalat"/>
          <w:spacing w:val="-6"/>
        </w:rPr>
        <w:t>подкодом</w:t>
      </w:r>
      <w:proofErr w:type="spellEnd"/>
      <w:r w:rsidRPr="00BC701D">
        <w:rPr>
          <w:rFonts w:ascii="GHEA Grapalat" w:hAnsi="GHEA Grapalat"/>
          <w:spacing w:val="-6"/>
        </w:rPr>
        <w:t xml:space="preserve"> </w:t>
      </w:r>
      <w:r w:rsidR="00AF6581">
        <w:rPr>
          <w:rFonts w:ascii="GHEA Grapalat" w:hAnsi="GHEA Grapalat" w:cs="Sylfaen"/>
          <w:i/>
          <w:color w:val="222222"/>
          <w:shd w:val="clear" w:color="auto" w:fill="FFFFFF"/>
        </w:rPr>
        <w:t>ԴՊՐ</w:t>
      </w:r>
      <w:r w:rsidR="00AF6581">
        <w:rPr>
          <w:rFonts w:ascii="GHEA Grapalat" w:hAnsi="GHEA Grapalat" w:cs="Arial"/>
          <w:i/>
          <w:color w:val="222222"/>
          <w:shd w:val="clear" w:color="auto" w:fill="FFFFFF"/>
          <w:lang w:val="af-ZA"/>
        </w:rPr>
        <w:t xml:space="preserve"> </w:t>
      </w:r>
      <w:r w:rsidR="00AF6581">
        <w:rPr>
          <w:rFonts w:ascii="GHEA Grapalat" w:hAnsi="GHEA Grapalat" w:cs="Sylfaen"/>
          <w:i/>
          <w:color w:val="222222"/>
          <w:shd w:val="clear" w:color="auto" w:fill="FFFFFF"/>
        </w:rPr>
        <w:t>ԹԻՎ</w:t>
      </w:r>
      <w:r w:rsidR="00AF6581">
        <w:rPr>
          <w:rFonts w:ascii="GHEA Grapalat" w:hAnsi="GHEA Grapalat" w:cs="Arial"/>
          <w:i/>
          <w:color w:val="222222"/>
          <w:shd w:val="clear" w:color="auto" w:fill="FFFFFF"/>
          <w:lang w:val="af-ZA"/>
        </w:rPr>
        <w:t xml:space="preserve"> 145-</w:t>
      </w:r>
      <w:r w:rsidR="00AF6581">
        <w:rPr>
          <w:rFonts w:ascii="GHEA Grapalat" w:hAnsi="GHEA Grapalat" w:cs="Sylfaen"/>
          <w:i/>
          <w:color w:val="222222"/>
          <w:shd w:val="clear" w:color="auto" w:fill="FFFFFF"/>
        </w:rPr>
        <w:t>ԳՀԱՇՁԲ</w:t>
      </w:r>
      <w:r w:rsidR="00AF6581">
        <w:rPr>
          <w:rFonts w:ascii="GHEA Grapalat" w:hAnsi="GHEA Grapalat" w:cs="Arial"/>
          <w:i/>
          <w:color w:val="222222"/>
          <w:shd w:val="clear" w:color="auto" w:fill="FFFFFF"/>
          <w:lang w:val="af-ZA"/>
        </w:rPr>
        <w:t>-21/0</w:t>
      </w:r>
      <w:r w:rsidR="00527604">
        <w:rPr>
          <w:rFonts w:ascii="GHEA Grapalat" w:hAnsi="GHEA Grapalat" w:cs="Arial"/>
          <w:i/>
          <w:color w:val="222222"/>
          <w:shd w:val="clear" w:color="auto" w:fill="FFFFFF"/>
          <w:lang w:val="af-ZA"/>
        </w:rPr>
        <w:t>2</w:t>
      </w:r>
      <w:r w:rsidRPr="00BC701D">
        <w:rPr>
          <w:rFonts w:ascii="GHEA Grapalat" w:hAnsi="GHEA Grapalat" w:cs="Sylfaen"/>
          <w:i/>
        </w:rPr>
        <w:t xml:space="preserve"> </w:t>
      </w:r>
      <w:r w:rsidR="00096865" w:rsidRPr="00BC701D">
        <w:rPr>
          <w:rFonts w:ascii="GHEA Grapalat" w:hAnsi="GHEA Grapalat"/>
          <w:spacing w:val="-6"/>
        </w:rPr>
        <w:t>(далее — процедура</w:t>
      </w:r>
      <w:r w:rsidR="00096865" w:rsidRPr="006D2DF7">
        <w:rPr>
          <w:rFonts w:ascii="GHEA Grapalat" w:hAnsi="GHEA Grapalat"/>
          <w:spacing w:val="-6"/>
        </w:rPr>
        <w:t>).</w:t>
      </w:r>
      <w:r w:rsidRPr="00BC701D">
        <w:rPr>
          <w:rFonts w:ascii="GHEA Grapalat" w:hAnsi="GHEA Grapalat"/>
          <w:spacing w:val="-6"/>
        </w:rPr>
        <w:t xml:space="preserve">     </w:t>
      </w:r>
      <w:r w:rsidR="00096865"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00096865" w:rsidRPr="000B2CFA">
        <w:rPr>
          <w:rFonts w:ascii="GHEA Grapalat" w:hAnsi="GHEA Grapalat"/>
        </w:rPr>
        <w:t>4</w:t>
      </w:r>
      <w:r w:rsidR="006D2DF7" w:rsidRPr="000B2CFA">
        <w:rPr>
          <w:rFonts w:ascii="Courier New" w:hAnsi="Courier New" w:cs="Courier New"/>
          <w:lang w:val="en-US"/>
        </w:rPr>
        <w:t> </w:t>
      </w:r>
      <w:r w:rsidR="00096865" w:rsidRPr="000B2CFA">
        <w:rPr>
          <w:rFonts w:ascii="GHEA Grapalat" w:hAnsi="GHEA Grapalat"/>
        </w:rPr>
        <w:t>м</w:t>
      </w:r>
      <w:r w:rsidR="00730989">
        <w:rPr>
          <w:rFonts w:ascii="GHEA Grapalat" w:hAnsi="GHEA Grapalat"/>
        </w:rPr>
        <w:t xml:space="preserve">ая 2017 года (далее — Порядок) </w:t>
      </w:r>
      <w:r w:rsidR="00096865" w:rsidRPr="000B2CFA">
        <w:rPr>
          <w:rFonts w:ascii="GHEA Grapalat" w:hAnsi="GHEA Grapalat"/>
        </w:rPr>
        <w:t>и иных правовых актов, и имеет цель информировать лиц (далее — участник), намеренных участвовать в объя</w:t>
      </w:r>
      <w:r w:rsidR="00E6020C">
        <w:rPr>
          <w:rFonts w:ascii="GHEA Grapalat" w:hAnsi="GHEA Grapalat"/>
        </w:rPr>
        <w:t xml:space="preserve">вленной </w:t>
      </w:r>
      <w:r w:rsidR="00AF6581" w:rsidRPr="00F34AF7">
        <w:rPr>
          <w:rFonts w:ascii="GHEA Grapalat" w:hAnsi="GHEA Grapalat"/>
          <w:b/>
          <w:color w:val="000000"/>
          <w:sz w:val="20"/>
          <w:szCs w:val="20"/>
        </w:rPr>
        <w:t>ОСНОВНАЯ ШКОЛА N 145 ИМЕНИ СИЛЬВЫ КАПУТИКЯН ГНКО</w:t>
      </w:r>
      <w:r w:rsidR="00096865"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027D21">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027D21">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60096" w:rsidRPr="00DE166C" w:rsidRDefault="00A81DD5" w:rsidP="00027D21">
      <w:pPr>
        <w:pStyle w:val="BodyTextIndent"/>
        <w:widowControl w:val="0"/>
        <w:spacing w:line="240" w:lineRule="auto"/>
        <w:rPr>
          <w:rFonts w:ascii="GHEA Grapalat" w:hAnsi="GHEA Grapalat"/>
          <w:i w:val="0"/>
          <w:sz w:val="24"/>
          <w:szCs w:val="24"/>
          <w:u w:val="single"/>
        </w:rPr>
      </w:pPr>
      <w:r w:rsidRPr="009044F1">
        <w:rPr>
          <w:rFonts w:ascii="GHEA Grapalat" w:hAnsi="GHEA Grapalat"/>
          <w:sz w:val="24"/>
          <w:szCs w:val="24"/>
        </w:rPr>
        <w:t xml:space="preserve">Адрес электронной почты секретаря оценочной комиссии </w:t>
      </w:r>
      <w:hyperlink r:id="rId9" w:history="1">
        <w:r w:rsidR="00AF6581" w:rsidRPr="00B838DD">
          <w:rPr>
            <w:rStyle w:val="Hyperlink"/>
            <w:rFonts w:ascii="GHEA Grapalat" w:hAnsi="GHEA Grapalat" w:cs="Arial"/>
            <w:szCs w:val="18"/>
            <w:shd w:val="clear" w:color="auto" w:fill="FFFFFF"/>
            <w:lang w:val="af-ZA"/>
          </w:rPr>
          <w:t>aida.ayvazyan@legesgroup.com</w:t>
        </w:r>
      </w:hyperlink>
    </w:p>
    <w:p w:rsidR="00B60096" w:rsidRPr="009044F1" w:rsidRDefault="00B60096" w:rsidP="00027D2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w:t>
      </w:r>
    </w:p>
    <w:p w:rsidR="003E1421" w:rsidRPr="009044F1" w:rsidRDefault="00A81DD5" w:rsidP="00027D2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w:t>
      </w:r>
    </w:p>
    <w:p w:rsidR="00096865" w:rsidRPr="002E4BC5" w:rsidRDefault="00F5653D" w:rsidP="00027D21">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027D21">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B60096" w:rsidRPr="00E728AC" w:rsidRDefault="00845AA5" w:rsidP="00027D21">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653217">
        <w:rPr>
          <w:rFonts w:ascii="GHEA Grapalat" w:hAnsi="GHEA Grapalat"/>
          <w:sz w:val="22"/>
          <w:szCs w:val="22"/>
        </w:rPr>
        <w:t xml:space="preserve">Предметом закупки является </w:t>
      </w:r>
      <w:r w:rsidR="00AF6581" w:rsidRPr="00F34AF7">
        <w:rPr>
          <w:rFonts w:ascii="GHEA Grapalat" w:hAnsi="GHEA Grapalat"/>
          <w:b/>
        </w:rPr>
        <w:t xml:space="preserve">РАБОТЫ ПО ЗАМЕНЕ ДЕРЕВЯННЫХ ОКОН ГНКО ЕРЕВАНСКАЯ ОСНОВНАЯ ШКОЛА N 145 ИМЕНИ СИЛЬВЫ </w:t>
      </w:r>
      <w:proofErr w:type="gramStart"/>
      <w:r w:rsidR="00AF6581" w:rsidRPr="00F34AF7">
        <w:rPr>
          <w:rFonts w:ascii="GHEA Grapalat" w:hAnsi="GHEA Grapalat"/>
          <w:b/>
        </w:rPr>
        <w:t>КАПУТИКЯН</w:t>
      </w:r>
      <w:r w:rsidR="00653217">
        <w:rPr>
          <w:rFonts w:ascii="GHEA Grapalat" w:hAnsi="GHEA Grapalat"/>
          <w:spacing w:val="6"/>
          <w:sz w:val="22"/>
          <w:szCs w:val="22"/>
        </w:rPr>
        <w:t xml:space="preserve"> </w:t>
      </w:r>
      <w:r w:rsidR="00653217">
        <w:rPr>
          <w:rFonts w:ascii="GHEA Grapalat" w:hAnsi="GHEA Grapalat"/>
          <w:sz w:val="22"/>
          <w:szCs w:val="22"/>
        </w:rPr>
        <w:t xml:space="preserve"> (</w:t>
      </w:r>
      <w:proofErr w:type="gramEnd"/>
      <w:r w:rsidR="00653217">
        <w:rPr>
          <w:rFonts w:ascii="GHEA Grapalat" w:hAnsi="GHEA Grapalat"/>
          <w:sz w:val="22"/>
          <w:szCs w:val="22"/>
        </w:rPr>
        <w:t xml:space="preserve">далее — также работа) для нужд  </w:t>
      </w:r>
      <w:r w:rsidR="00AF6581" w:rsidRPr="00F34AF7">
        <w:rPr>
          <w:rFonts w:ascii="GHEA Grapalat" w:hAnsi="GHEA Grapalat"/>
          <w:b/>
          <w:color w:val="000000"/>
        </w:rPr>
        <w:t>ОСНОВНАЯ ШКОЛА N 145 ИМЕНИ СИЛЬВЫ КАПУТИКЯН ГНКО</w:t>
      </w:r>
      <w:r w:rsidR="00653217">
        <w:rPr>
          <w:rFonts w:ascii="GHEA Grapalat" w:hAnsi="GHEA Grapalat"/>
          <w:sz w:val="22"/>
          <w:szCs w:val="22"/>
        </w:rPr>
        <w:t>, которые сгруппированы в 1 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B60096" w:rsidRPr="009044F1" w:rsidTr="00963718">
        <w:trPr>
          <w:jc w:val="center"/>
        </w:trPr>
        <w:tc>
          <w:tcPr>
            <w:tcW w:w="1530" w:type="dxa"/>
            <w:vAlign w:val="center"/>
          </w:tcPr>
          <w:p w:rsidR="00B60096" w:rsidRPr="009044F1" w:rsidRDefault="00B60096" w:rsidP="00027D21">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B60096" w:rsidRPr="009044F1" w:rsidRDefault="00B60096" w:rsidP="00027D21">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B60096" w:rsidRPr="00374D77" w:rsidTr="00653217">
        <w:trPr>
          <w:trHeight w:val="788"/>
          <w:jc w:val="center"/>
        </w:trPr>
        <w:tc>
          <w:tcPr>
            <w:tcW w:w="1530" w:type="dxa"/>
            <w:vAlign w:val="center"/>
          </w:tcPr>
          <w:p w:rsidR="00B60096" w:rsidRPr="004D7672" w:rsidRDefault="00B60096" w:rsidP="00027D21">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1</w:t>
            </w:r>
          </w:p>
        </w:tc>
        <w:tc>
          <w:tcPr>
            <w:tcW w:w="7704" w:type="dxa"/>
            <w:vAlign w:val="center"/>
          </w:tcPr>
          <w:p w:rsidR="00B60096" w:rsidRPr="00653217" w:rsidRDefault="00AF6581" w:rsidP="00027D21">
            <w:pPr>
              <w:pStyle w:val="BodyTextIndent2"/>
              <w:widowControl w:val="0"/>
              <w:spacing w:line="240" w:lineRule="auto"/>
              <w:rPr>
                <w:rFonts w:ascii="GHEA Grapalat" w:hAnsi="GHEA Grapalat"/>
                <w:u w:val="single"/>
                <w:vertAlign w:val="subscript"/>
              </w:rPr>
            </w:pPr>
            <w:r w:rsidRPr="00F34AF7">
              <w:rPr>
                <w:rFonts w:ascii="GHEA Grapalat" w:hAnsi="GHEA Grapalat"/>
                <w:b/>
              </w:rPr>
              <w:t>РАБОТЫ ПО ЗАМЕНЕ ДЕРЕВЯННЫХ ОКОН ГНКО ЕРЕВАНСКАЯ ОСНОВНАЯ ШКОЛА N 145 ИМЕНИ СИЛЬВЫ КАПУТИКЯН</w:t>
            </w:r>
          </w:p>
        </w:tc>
      </w:tr>
    </w:tbl>
    <w:p w:rsidR="00B60096" w:rsidRPr="009044F1" w:rsidRDefault="00B60096" w:rsidP="00027D2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096865" w:rsidRPr="00027D21" w:rsidRDefault="00693101" w:rsidP="00027D21">
      <w:pPr>
        <w:pStyle w:val="Heading3"/>
        <w:keepNext w:val="0"/>
        <w:widowControl w:val="0"/>
        <w:tabs>
          <w:tab w:val="left" w:pos="1134"/>
        </w:tabs>
        <w:spacing w:line="240" w:lineRule="auto"/>
        <w:ind w:firstLine="567"/>
        <w:rPr>
          <w:rFonts w:ascii="GHEA Grapalat" w:hAnsi="GHEA Grapalat"/>
          <w:b/>
          <w:i w:val="0"/>
          <w:sz w:val="24"/>
          <w:szCs w:val="24"/>
        </w:rPr>
      </w:pPr>
      <w:r w:rsidRPr="00027D21">
        <w:rPr>
          <w:rFonts w:ascii="GHEA Grapalat" w:hAnsi="GHEA Grapalat"/>
          <w:b/>
          <w:i w:val="0"/>
          <w:sz w:val="24"/>
          <w:szCs w:val="24"/>
        </w:rPr>
        <w:t>2.</w:t>
      </w:r>
      <w:r w:rsidR="002B32D6" w:rsidRPr="00027D21">
        <w:rPr>
          <w:rFonts w:ascii="GHEA Grapalat" w:hAnsi="GHEA Grapalat"/>
          <w:b/>
          <w:i w:val="0"/>
          <w:sz w:val="24"/>
          <w:szCs w:val="24"/>
        </w:rPr>
        <w:t xml:space="preserve"> ТРЕБОВАНИЯ К ПРАВУ УЧАСТНИКА НА УЧАСТИЕ, </w:t>
      </w:r>
      <w:r w:rsidRPr="00027D21">
        <w:rPr>
          <w:rFonts w:ascii="GHEA Grapalat" w:hAnsi="GHEA Grapalat"/>
          <w:b/>
          <w:i w:val="0"/>
          <w:sz w:val="24"/>
          <w:szCs w:val="24"/>
        </w:rPr>
        <w:br/>
      </w:r>
      <w:r w:rsidR="002B32D6" w:rsidRPr="00027D21">
        <w:rPr>
          <w:rFonts w:ascii="GHEA Grapalat" w:hAnsi="GHEA Grapalat"/>
          <w:b/>
          <w:i w:val="0"/>
          <w:sz w:val="24"/>
          <w:szCs w:val="24"/>
        </w:rPr>
        <w:t>КВАЛИФИКАЦИОННЫЕ КРИТЕРИИ И ПОРЯДОК ИХ ОЦЕНКИ</w:t>
      </w:r>
    </w:p>
    <w:p w:rsidR="00753E6E" w:rsidRPr="009044F1" w:rsidRDefault="00096865" w:rsidP="00027D21">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027D21">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027D21">
      <w:pPr>
        <w:widowControl w:val="0"/>
        <w:tabs>
          <w:tab w:val="left" w:pos="1134"/>
          <w:tab w:val="left" w:pos="7200"/>
        </w:tabs>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027D21">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027D21">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
    <w:p w:rsidR="00753E6E" w:rsidRPr="009044F1" w:rsidRDefault="00753E6E" w:rsidP="00027D21">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027D21">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027D21">
      <w:pPr>
        <w:widowControl w:val="0"/>
        <w:tabs>
          <w:tab w:val="left" w:pos="1134"/>
        </w:tabs>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027D21">
      <w:pPr>
        <w:widowControl w:val="0"/>
        <w:tabs>
          <w:tab w:val="left" w:pos="1134"/>
        </w:tabs>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BA3554" w:rsidRPr="009044F1" w:rsidRDefault="00BA3554" w:rsidP="00027D21">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w:t>
      </w:r>
      <w:r w:rsidRPr="009044F1">
        <w:rPr>
          <w:rFonts w:ascii="GHEA Grapalat" w:hAnsi="GHEA Grapalat"/>
        </w:rPr>
        <w:lastRenderedPageBreak/>
        <w:t>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027D21">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027D2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027D2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027D2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027D2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027D2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027D2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027D2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027D2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027D2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027D21">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027D2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7662A7" w:rsidRDefault="00D5674E" w:rsidP="00027D21">
      <w:pPr>
        <w:widowControl w:val="0"/>
        <w:tabs>
          <w:tab w:val="left" w:pos="1134"/>
        </w:tabs>
        <w:ind w:firstLine="567"/>
        <w:jc w:val="both"/>
        <w:rPr>
          <w:rFonts w:ascii="GHEA Grapalat" w:hAnsi="GHEA Grapalat"/>
          <w:highlight w:val="yellow"/>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272E3" w:rsidRPr="009044F1" w:rsidRDefault="00096865" w:rsidP="00027D21">
      <w:pPr>
        <w:widowControl w:val="0"/>
        <w:tabs>
          <w:tab w:val="left" w:pos="1134"/>
        </w:tabs>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в срок</w:t>
      </w:r>
      <w:r w:rsidR="00BB67B5" w:rsidRPr="008C6669">
        <w:rPr>
          <w:rFonts w:ascii="GHEA Grapalat" w:hAnsi="GHEA Grapalat"/>
        </w:rPr>
        <w:t>и</w:t>
      </w:r>
      <w:r w:rsidR="002C1D72" w:rsidRPr="008C6669">
        <w:rPr>
          <w:rFonts w:ascii="GHEA Grapalat" w:hAnsi="GHEA Grapalat"/>
        </w:rPr>
        <w:t xml:space="preserve"> и порядке, установленны</w:t>
      </w:r>
      <w:r w:rsidR="00180D64" w:rsidRPr="008C6669">
        <w:rPr>
          <w:rFonts w:ascii="GHEA Grapalat" w:hAnsi="GHEA Grapalat"/>
        </w:rPr>
        <w:t>ми</w:t>
      </w:r>
      <w:r w:rsidR="002C1D72" w:rsidRPr="008C6669">
        <w:rPr>
          <w:rFonts w:ascii="GHEA Grapalat" w:hAnsi="GHEA Grapalat"/>
        </w:rPr>
        <w:t xml:space="preserve"> статьей 35 </w:t>
      </w:r>
      <w:r w:rsidR="00876D7D" w:rsidRPr="008C6669">
        <w:rPr>
          <w:rFonts w:ascii="GHEA Grapalat" w:hAnsi="GHEA Grapalat"/>
        </w:rPr>
        <w:t>З</w:t>
      </w:r>
      <w:r w:rsidR="002C1D72" w:rsidRPr="008C6669">
        <w:rPr>
          <w:rFonts w:ascii="GHEA Grapalat" w:hAnsi="GHEA Grapalat"/>
        </w:rPr>
        <w:t xml:space="preserve">акона, </w:t>
      </w:r>
      <w:r w:rsidR="00466F7A" w:rsidRPr="008C6669">
        <w:rPr>
          <w:rFonts w:ascii="GHEA Grapalat" w:hAnsi="GHEA Grapalat"/>
        </w:rPr>
        <w:t xml:space="preserve">представляет </w:t>
      </w:r>
      <w:r w:rsidR="002C1D72" w:rsidRPr="008C6669">
        <w:rPr>
          <w:rFonts w:ascii="GHEA Grapalat" w:hAnsi="GHEA Grapalat"/>
        </w:rPr>
        <w:t>обеспеч</w:t>
      </w:r>
      <w:r w:rsidR="00466F7A" w:rsidRPr="008C6669">
        <w:rPr>
          <w:rFonts w:ascii="GHEA Grapalat" w:hAnsi="GHEA Grapalat"/>
        </w:rPr>
        <w:t>ение</w:t>
      </w:r>
      <w:r w:rsidR="002C1D72" w:rsidRPr="008C6669">
        <w:rPr>
          <w:rFonts w:ascii="GHEA Grapalat" w:hAnsi="GHEA Grapalat"/>
        </w:rPr>
        <w:t xml:space="preserve"> квалификаци</w:t>
      </w:r>
      <w:r w:rsidR="00466F7A" w:rsidRPr="008C6669">
        <w:rPr>
          <w:rFonts w:ascii="GHEA Grapalat" w:hAnsi="GHEA Grapalat"/>
        </w:rPr>
        <w:t>и</w:t>
      </w:r>
      <w:r w:rsidR="004272E3" w:rsidRPr="008C6669">
        <w:rPr>
          <w:rFonts w:ascii="GHEA Grapalat" w:hAnsi="GHEA Grapalat"/>
        </w:rPr>
        <w:t xml:space="preserve"> </w:t>
      </w:r>
      <w:r w:rsidR="002C1D72" w:rsidRPr="008C6669">
        <w:rPr>
          <w:rFonts w:ascii="GHEA Grapalat" w:hAnsi="GHEA Grapalat"/>
        </w:rPr>
        <w:t xml:space="preserve">в размере </w:t>
      </w:r>
      <w:r w:rsidR="004272E3" w:rsidRPr="008C6669">
        <w:rPr>
          <w:rFonts w:ascii="GHEA Grapalat" w:hAnsi="GHEA Grapalat"/>
        </w:rPr>
        <w:t>15 процентов</w:t>
      </w:r>
      <w:r w:rsidR="004272E3" w:rsidRPr="008C6669">
        <w:rPr>
          <w:rFonts w:ascii="GHEA Grapalat" w:hAnsi="GHEA Grapalat"/>
          <w:vertAlign w:val="superscript"/>
        </w:rPr>
        <w:t>5,</w:t>
      </w:r>
      <w:proofErr w:type="gramStart"/>
      <w:r w:rsidR="004272E3" w:rsidRPr="008C6669">
        <w:rPr>
          <w:rFonts w:ascii="GHEA Grapalat" w:hAnsi="GHEA Grapalat"/>
          <w:vertAlign w:val="superscript"/>
        </w:rPr>
        <w:t>1</w:t>
      </w:r>
      <w:r w:rsidR="004272E3" w:rsidRPr="008C6669">
        <w:rPr>
          <w:rFonts w:ascii="GHEA Grapalat" w:hAnsi="GHEA Grapalat"/>
        </w:rPr>
        <w:t xml:space="preserve">  представленного</w:t>
      </w:r>
      <w:proofErr w:type="gramEnd"/>
      <w:r w:rsidR="004272E3" w:rsidRPr="008C6669">
        <w:rPr>
          <w:rFonts w:ascii="GHEA Grapalat" w:hAnsi="GHEA Grapalat"/>
        </w:rPr>
        <w:t xml:space="preserve">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4272E3" w:rsidRPr="008C6669">
        <w:rPr>
          <w:rFonts w:ascii="GHEA Grapalat" w:hAnsi="GHEA Grapalat"/>
        </w:rPr>
        <w:t>Fitch</w:t>
      </w:r>
      <w:proofErr w:type="spellEnd"/>
      <w:r w:rsidR="004272E3" w:rsidRPr="008C6669">
        <w:rPr>
          <w:rFonts w:ascii="GHEA Grapalat" w:hAnsi="GHEA Grapalat"/>
        </w:rPr>
        <w:t xml:space="preserve">, </w:t>
      </w:r>
      <w:proofErr w:type="spellStart"/>
      <w:r w:rsidR="004272E3" w:rsidRPr="008C6669">
        <w:rPr>
          <w:rFonts w:ascii="GHEA Grapalat" w:hAnsi="GHEA Grapalat"/>
        </w:rPr>
        <w:t>Moodys</w:t>
      </w:r>
      <w:proofErr w:type="spellEnd"/>
      <w:r w:rsidR="004272E3" w:rsidRPr="008C6669">
        <w:rPr>
          <w:rFonts w:ascii="GHEA Grapalat" w:hAnsi="GHEA Grapalat"/>
        </w:rPr>
        <w:t xml:space="preserve">, </w:t>
      </w:r>
      <w:proofErr w:type="spellStart"/>
      <w:r w:rsidR="004272E3" w:rsidRPr="008C6669">
        <w:rPr>
          <w:rFonts w:ascii="GHEA Grapalat" w:hAnsi="GHEA Grapalat"/>
        </w:rPr>
        <w:t>Standard</w:t>
      </w:r>
      <w:proofErr w:type="spellEnd"/>
      <w:r w:rsidR="004272E3" w:rsidRPr="008C6669">
        <w:rPr>
          <w:rFonts w:ascii="GHEA Grapalat" w:hAnsi="GHEA Grapalat"/>
        </w:rPr>
        <w:t xml:space="preserve"> &amp; </w:t>
      </w:r>
      <w:proofErr w:type="spellStart"/>
      <w:r w:rsidR="004272E3" w:rsidRPr="008C6669">
        <w:rPr>
          <w:rFonts w:ascii="GHEA Grapalat" w:hAnsi="GHEA Grapalat"/>
        </w:rPr>
        <w:t>Poor's</w:t>
      </w:r>
      <w:proofErr w:type="spellEnd"/>
      <w:r w:rsidR="004272E3" w:rsidRPr="008C6669">
        <w:rPr>
          <w:rFonts w:ascii="GHEA Grapalat" w:hAnsi="GHEA Grapalat"/>
        </w:rPr>
        <w:t xml:space="preserve">) как минимум в размере суверенного рейтинга, присвоенного </w:t>
      </w:r>
      <w:r w:rsidR="004272E3" w:rsidRPr="008C6669">
        <w:rPr>
          <w:rFonts w:ascii="GHEA Grapalat" w:hAnsi="GHEA Grapalat"/>
        </w:rPr>
        <w:lastRenderedPageBreak/>
        <w:t>Республике Армения.</w:t>
      </w:r>
    </w:p>
    <w:p w:rsidR="000A6B75" w:rsidRPr="009044F1" w:rsidRDefault="000A6B75" w:rsidP="00027D2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027D21">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027D21">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027D21">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027D21">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027D21">
      <w:pPr>
        <w:widowControl w:val="0"/>
        <w:jc w:val="center"/>
        <w:rPr>
          <w:rFonts w:ascii="GHEA Grapalat" w:hAnsi="GHEA Grapalat"/>
          <w:b/>
        </w:rPr>
      </w:pPr>
    </w:p>
    <w:p w:rsidR="00096865" w:rsidRPr="009044F1" w:rsidRDefault="00ED2352" w:rsidP="00027D21">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027D21">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027D21">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027D21">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027D21">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товаров техническим характеристикам, предусмотренным </w:t>
      </w:r>
      <w:r w:rsidR="00791FE4" w:rsidRPr="007D4470">
        <w:rPr>
          <w:rFonts w:ascii="GHEA Grapalat" w:hAnsi="GHEA Grapalat"/>
        </w:rPr>
        <w:lastRenderedPageBreak/>
        <w:t>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027D21">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027D21">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27D21" w:rsidRPr="00E02682" w:rsidRDefault="00096865" w:rsidP="00027D21">
      <w:pPr>
        <w:widowControl w:val="0"/>
        <w:tabs>
          <w:tab w:val="left" w:pos="1134"/>
        </w:tabs>
        <w:autoSpaceDE w:val="0"/>
        <w:autoSpaceDN w:val="0"/>
        <w:adjustRightInd w:val="0"/>
        <w:ind w:firstLine="567"/>
        <w:jc w:val="both"/>
        <w:rPr>
          <w:rFonts w:ascii="GHEA Grapalat" w:hAnsi="GHEA Grapalat"/>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2"/>
        <w:t>6</w:t>
      </w:r>
      <w:r w:rsidRPr="009044F1">
        <w:rPr>
          <w:rFonts w:ascii="GHEA Grapalat" w:hAnsi="GHEA Grapalat"/>
        </w:rPr>
        <w:t>.</w:t>
      </w:r>
    </w:p>
    <w:p w:rsidR="00096865" w:rsidRPr="009044F1" w:rsidRDefault="00096865" w:rsidP="00027D21">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 xml:space="preserve"> </w:t>
      </w:r>
    </w:p>
    <w:p w:rsidR="00096865" w:rsidRPr="002E4BC5" w:rsidRDefault="00955A1E" w:rsidP="00027D21">
      <w:pPr>
        <w:widowControl w:val="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027D21">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027D21">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027D21">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027D2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w:t>
      </w:r>
      <w:r w:rsidR="00264EFD">
        <w:rPr>
          <w:rFonts w:ascii="GHEA Grapalat" w:hAnsi="GHEA Grapalat"/>
          <w:sz w:val="24"/>
          <w:szCs w:val="24"/>
        </w:rPr>
        <w:t xml:space="preserve">товке заявок </w:t>
      </w:r>
      <w:proofErr w:type="gramStart"/>
      <w:r w:rsidR="00264EFD">
        <w:rPr>
          <w:rFonts w:ascii="GHEA Grapalat" w:hAnsi="GHEA Grapalat"/>
          <w:sz w:val="24"/>
          <w:szCs w:val="24"/>
        </w:rPr>
        <w:t xml:space="preserve">на </w:t>
      </w:r>
      <w:r w:rsidR="00264EFD" w:rsidRPr="009F452B">
        <w:rPr>
          <w:rFonts w:ascii="GHEA Grapalat" w:hAnsi="GHEA Grapalat"/>
          <w:sz w:val="22"/>
          <w:szCs w:val="22"/>
        </w:rPr>
        <w:t>запроса</w:t>
      </w:r>
      <w:proofErr w:type="gramEnd"/>
      <w:r w:rsidR="00264EFD" w:rsidRPr="009F452B">
        <w:rPr>
          <w:rFonts w:ascii="GHEA Grapalat" w:hAnsi="GHEA Grapalat"/>
          <w:sz w:val="22"/>
          <w:szCs w:val="22"/>
        </w:rPr>
        <w:t xml:space="preserve"> котировок</w:t>
      </w:r>
      <w:r w:rsidRPr="009044F1">
        <w:rPr>
          <w:rFonts w:ascii="GHEA Grapalat" w:hAnsi="GHEA Grapalat"/>
          <w:sz w:val="24"/>
          <w:szCs w:val="24"/>
        </w:rPr>
        <w:t>.</w:t>
      </w:r>
    </w:p>
    <w:p w:rsidR="00E7062E" w:rsidRDefault="00BA4929" w:rsidP="00027D21">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 xml:space="preserve">4.2. </w:t>
      </w:r>
      <w:r w:rsidR="00E7062E">
        <w:rPr>
          <w:rFonts w:ascii="GHEA Grapalat" w:hAnsi="GHEA Grapalat"/>
          <w:sz w:val="24"/>
          <w:szCs w:val="24"/>
        </w:rPr>
        <w:t xml:space="preserve">Заявки на процедуру необходимо подать в комиссию по адресу </w:t>
      </w:r>
      <w:r w:rsidR="00AF6581" w:rsidRPr="00AF6581">
        <w:rPr>
          <w:rFonts w:ascii="GHEA Grapalat" w:hAnsi="GHEA Grapalat"/>
          <w:color w:val="000000"/>
        </w:rPr>
        <w:t>______________________________</w:t>
      </w:r>
      <w:r w:rsidR="00E7062E">
        <w:rPr>
          <w:rFonts w:ascii="GHEA Grapalat" w:hAnsi="GHEA Grapalat"/>
          <w:sz w:val="24"/>
          <w:szCs w:val="24"/>
        </w:rPr>
        <w:t xml:space="preserve"> не позднее, чем </w:t>
      </w:r>
      <w:r w:rsidR="00AF6581" w:rsidRPr="00AF6581">
        <w:rPr>
          <w:rFonts w:ascii="GHEA Grapalat" w:hAnsi="GHEA Grapalat"/>
          <w:sz w:val="24"/>
          <w:szCs w:val="24"/>
        </w:rPr>
        <w:t>11:00</w:t>
      </w:r>
      <w:r w:rsidR="00E7062E">
        <w:rPr>
          <w:rFonts w:ascii="GHEA Grapalat" w:hAnsi="GHEA Grapalat"/>
          <w:sz w:val="24"/>
          <w:szCs w:val="24"/>
        </w:rPr>
        <w:t xml:space="preserve"> часов</w:t>
      </w:r>
      <w:r w:rsidR="00E7062E" w:rsidRPr="0045263D">
        <w:rPr>
          <w:rFonts w:ascii="GHEA Grapalat" w:hAnsi="GHEA Grapalat"/>
          <w:sz w:val="24"/>
          <w:szCs w:val="24"/>
        </w:rPr>
        <w:t xml:space="preserve"> 7-</w:t>
      </w:r>
      <w:r w:rsidR="00E7062E">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027D21">
      <w:pPr>
        <w:pStyle w:val="BodyTextIndent2"/>
        <w:widowControl w:val="0"/>
        <w:tabs>
          <w:tab w:val="left" w:pos="1134"/>
        </w:tabs>
        <w:spacing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proofErr w:type="spellStart"/>
      <w:r w:rsidR="00AF6581" w:rsidRPr="00B838DD">
        <w:rPr>
          <w:rFonts w:ascii="GHEA Grapalat" w:hAnsi="GHEA Grapalat"/>
        </w:rPr>
        <w:t>А.Айвазян</w:t>
      </w:r>
      <w:proofErr w:type="spellEnd"/>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027D21">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027D21">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027D21">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027D21">
      <w:pPr>
        <w:jc w:val="both"/>
        <w:rPr>
          <w:rFonts w:ascii="GHEA Grapalat" w:hAnsi="GHEA Grapalat"/>
        </w:rPr>
      </w:pPr>
      <w:r>
        <w:rPr>
          <w:rFonts w:ascii="GHEA Grapalat" w:hAnsi="GHEA Grapalat"/>
        </w:rPr>
        <w:lastRenderedPageBreak/>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027D21">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027D21">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Default="001361B2" w:rsidP="00027D21">
      <w:pPr>
        <w:pStyle w:val="norm"/>
        <w:widowControl w:val="0"/>
        <w:tabs>
          <w:tab w:val="left" w:pos="1134"/>
        </w:tabs>
        <w:spacing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027D21">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027D21">
      <w:pPr>
        <w:widowControl w:val="0"/>
        <w:tabs>
          <w:tab w:val="left" w:pos="1134"/>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FootnoteReference"/>
          <w:rFonts w:ascii="GHEA Grapalat" w:hAnsi="GHEA Grapalat"/>
        </w:rPr>
        <w:footnoteReference w:customMarkFollows="1" w:id="3"/>
        <w:t>7</w:t>
      </w:r>
    </w:p>
    <w:p w:rsidR="005F2C25" w:rsidRPr="00F04430" w:rsidRDefault="0062795D" w:rsidP="00027D21">
      <w:pPr>
        <w:pStyle w:val="norm"/>
        <w:widowControl w:val="0"/>
        <w:tabs>
          <w:tab w:val="left" w:pos="1134"/>
        </w:tabs>
        <w:spacing w:line="24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027D21">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88370A" w:rsidRDefault="007014DE" w:rsidP="00027D21">
      <w:pPr>
        <w:pStyle w:val="norm"/>
        <w:widowControl w:val="0"/>
        <w:tabs>
          <w:tab w:val="left" w:pos="1134"/>
        </w:tabs>
        <w:spacing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FootnoteReference"/>
          <w:rFonts w:ascii="GHEA Grapalat" w:hAnsi="GHEA Grapalat"/>
          <w:sz w:val="24"/>
          <w:szCs w:val="24"/>
        </w:rPr>
        <w:footnoteReference w:customMarkFollows="1" w:id="4"/>
        <w:t>8</w:t>
      </w:r>
    </w:p>
    <w:p w:rsidR="000845F6" w:rsidRPr="009044F1" w:rsidRDefault="005F25EF" w:rsidP="00027D21">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027D21">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027D21">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027D21">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87A1B" w:rsidRPr="00E02682" w:rsidRDefault="00721677" w:rsidP="00027D21">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w:t>
      </w:r>
      <w:r>
        <w:rPr>
          <w:rFonts w:ascii="GHEA Grapalat" w:hAnsi="GHEA Grapalat" w:cs="Sylfaen"/>
          <w:sz w:val="24"/>
          <w:szCs w:val="24"/>
        </w:rPr>
        <w:lastRenderedPageBreak/>
        <w:t>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53217" w:rsidRPr="00E02682" w:rsidRDefault="00653217" w:rsidP="00027D21">
      <w:pPr>
        <w:pStyle w:val="norm"/>
        <w:widowControl w:val="0"/>
        <w:spacing w:line="240" w:lineRule="auto"/>
        <w:ind w:firstLine="0"/>
        <w:rPr>
          <w:rFonts w:ascii="GHEA Grapalat" w:hAnsi="GHEA Grapalat"/>
          <w:b/>
        </w:rPr>
      </w:pPr>
    </w:p>
    <w:p w:rsidR="00A45946" w:rsidRPr="002E4BC5" w:rsidRDefault="00333B85" w:rsidP="00027D21">
      <w:pPr>
        <w:widowControl w:val="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027D21">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027D2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027D21">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027D2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027D2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027D2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027D21">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027D21">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027D21">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027D2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9044F1">
        <w:rPr>
          <w:rFonts w:ascii="GHEA Grapalat" w:hAnsi="GHEA Grapalat"/>
          <w:sz w:val="24"/>
          <w:szCs w:val="24"/>
        </w:rPr>
        <w:t>сведений</w:t>
      </w:r>
      <w:proofErr w:type="gramEnd"/>
      <w:r w:rsidRPr="009044F1">
        <w:rPr>
          <w:rFonts w:ascii="GHEA Grapalat" w:hAnsi="GHEA Grapalat"/>
          <w:sz w:val="24"/>
          <w:szCs w:val="24"/>
        </w:rPr>
        <w:t xml:space="preserve">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027D21">
      <w:pPr>
        <w:jc w:val="center"/>
        <w:rPr>
          <w:rFonts w:ascii="GHEA Grapalat" w:hAnsi="GHEA Grapalat"/>
          <w:b/>
        </w:rPr>
      </w:pPr>
    </w:p>
    <w:p w:rsidR="00096865" w:rsidRPr="00230D36" w:rsidRDefault="00220C7C" w:rsidP="00027D21">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027D21">
      <w:pPr>
        <w:jc w:val="center"/>
        <w:rPr>
          <w:rFonts w:ascii="GHEA Grapalat" w:hAnsi="GHEA Grapalat"/>
          <w:b/>
        </w:rPr>
      </w:pPr>
    </w:p>
    <w:p w:rsidR="00096865" w:rsidRPr="00AA7117" w:rsidRDefault="00220C7C" w:rsidP="00027D21">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E02682" w:rsidRDefault="00220C7C" w:rsidP="00027D21">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27D21" w:rsidRPr="00E02682" w:rsidRDefault="00027D21" w:rsidP="00027D21">
      <w:pPr>
        <w:pStyle w:val="BodyTextIndent"/>
        <w:widowControl w:val="0"/>
        <w:tabs>
          <w:tab w:val="left" w:pos="1134"/>
        </w:tabs>
        <w:spacing w:line="240" w:lineRule="auto"/>
        <w:ind w:firstLine="567"/>
        <w:rPr>
          <w:rFonts w:ascii="GHEA Grapalat" w:hAnsi="GHEA Grapalat" w:cs="Sylfaen"/>
          <w:i w:val="0"/>
          <w:sz w:val="24"/>
          <w:szCs w:val="24"/>
        </w:rPr>
      </w:pPr>
    </w:p>
    <w:p w:rsidR="00096865" w:rsidRPr="009044F1" w:rsidRDefault="00E70FC4" w:rsidP="00027D21">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5D14BE" w:rsidRPr="004821FD" w:rsidRDefault="00FD2748" w:rsidP="00027D21">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1A29BC">
        <w:rPr>
          <w:rFonts w:ascii="GHEA Grapalat" w:hAnsi="GHEA Grapalat"/>
          <w:sz w:val="24"/>
          <w:szCs w:val="24"/>
        </w:rPr>
        <w:t xml:space="preserve">на </w:t>
      </w:r>
      <w:proofErr w:type="spellStart"/>
      <w:r w:rsidR="001A29BC">
        <w:rPr>
          <w:rFonts w:ascii="GHEA Grapalat" w:hAnsi="GHEA Grapalat"/>
          <w:sz w:val="24"/>
          <w:szCs w:val="24"/>
        </w:rPr>
        <w:t>на</w:t>
      </w:r>
      <w:proofErr w:type="spellEnd"/>
      <w:r w:rsidR="001A29BC">
        <w:rPr>
          <w:rFonts w:ascii="GHEA Grapalat" w:hAnsi="GHEA Grapalat"/>
          <w:sz w:val="24"/>
          <w:szCs w:val="24"/>
        </w:rPr>
        <w:t xml:space="preserve"> </w:t>
      </w:r>
      <w:r w:rsidR="001A29BC" w:rsidRPr="00C04D10">
        <w:rPr>
          <w:rFonts w:ascii="GHEA Grapalat" w:hAnsi="GHEA Grapalat"/>
          <w:sz w:val="24"/>
          <w:szCs w:val="24"/>
        </w:rPr>
        <w:t>7-о</w:t>
      </w:r>
      <w:r w:rsidR="001A29BC">
        <w:rPr>
          <w:rFonts w:ascii="GHEA Grapalat" w:hAnsi="GHEA Grapalat"/>
          <w:sz w:val="24"/>
          <w:szCs w:val="24"/>
        </w:rPr>
        <w:t xml:space="preserve">й день в </w:t>
      </w:r>
      <w:r w:rsidR="00AF6581" w:rsidRPr="00AF6581">
        <w:rPr>
          <w:rFonts w:ascii="GHEA Grapalat" w:hAnsi="GHEA Grapalat"/>
          <w:sz w:val="24"/>
          <w:szCs w:val="24"/>
        </w:rPr>
        <w:t>11:00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r w:rsidR="001A29BC" w:rsidRPr="001A29BC">
        <w:rPr>
          <w:rFonts w:ascii="GHEA Grapalat" w:hAnsi="GHEA Grapalat"/>
          <w:sz w:val="24"/>
          <w:szCs w:val="24"/>
        </w:rPr>
        <w:t xml:space="preserve"> </w:t>
      </w:r>
    </w:p>
    <w:p w:rsidR="000E21F2" w:rsidRPr="005D14BE" w:rsidRDefault="001A29BC" w:rsidP="00027D21">
      <w:pPr>
        <w:pStyle w:val="BodyTextIndent2"/>
        <w:widowControl w:val="0"/>
        <w:tabs>
          <w:tab w:val="left" w:pos="1134"/>
        </w:tabs>
        <w:spacing w:line="240" w:lineRule="auto"/>
        <w:ind w:firstLine="567"/>
        <w:rPr>
          <w:rFonts w:ascii="GHEA Grapalat" w:hAnsi="GHEA Grapalat"/>
          <w:sz w:val="24"/>
          <w:szCs w:val="24"/>
        </w:rPr>
      </w:pPr>
      <w:proofErr w:type="gramStart"/>
      <w:r>
        <w:rPr>
          <w:rFonts w:ascii="GHEA Grapalat" w:hAnsi="GHEA Grapalat"/>
          <w:sz w:val="24"/>
          <w:szCs w:val="24"/>
        </w:rPr>
        <w:t>.</w:t>
      </w:r>
      <w:r w:rsidR="000E21F2" w:rsidRPr="009F3DC7">
        <w:rPr>
          <w:rFonts w:ascii="GHEA Grapalat" w:hAnsi="GHEA Grapalat"/>
        </w:rPr>
        <w:t>На</w:t>
      </w:r>
      <w:proofErr w:type="gramEnd"/>
      <w:r w:rsidR="000E21F2" w:rsidRPr="009F3DC7">
        <w:rPr>
          <w:rFonts w:ascii="GHEA Grapalat" w:hAnsi="GHEA Grapalat"/>
        </w:rPr>
        <w:t xml:space="preserve"> заседании по вскрытию</w:t>
      </w:r>
      <w:r w:rsidR="004411C1" w:rsidRPr="00D2548C">
        <w:rPr>
          <w:rFonts w:ascii="GHEA Grapalat" w:hAnsi="GHEA Grapalat"/>
        </w:rPr>
        <w:t xml:space="preserve"> и оценке</w:t>
      </w:r>
      <w:r w:rsidR="000E21F2" w:rsidRPr="009F3DC7">
        <w:rPr>
          <w:rFonts w:ascii="GHEA Grapalat" w:hAnsi="GHEA Grapalat"/>
        </w:rPr>
        <w:t xml:space="preserve"> заявок</w:t>
      </w:r>
      <w:r w:rsidR="000E21F2">
        <w:rPr>
          <w:rFonts w:ascii="GHEA Grapalat" w:hAnsi="GHEA Grapalat"/>
        </w:rPr>
        <w:t>:</w:t>
      </w:r>
    </w:p>
    <w:p w:rsidR="000E21F2" w:rsidRDefault="000E21F2" w:rsidP="00027D21">
      <w:pPr>
        <w:widowControl w:val="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027D21">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027D21">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027D21">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027D21">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27D21">
      <w:pPr>
        <w:pStyle w:val="BodyTextIndent2"/>
        <w:widowControl w:val="0"/>
        <w:tabs>
          <w:tab w:val="left" w:pos="1134"/>
        </w:tabs>
        <w:spacing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027D21">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027D21">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027D2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 xml:space="preserve">Отобранный </w:t>
      </w:r>
      <w:proofErr w:type="spellStart"/>
      <w:r w:rsidR="00D22CBB">
        <w:rPr>
          <w:rFonts w:ascii="GHEA Grapalat" w:hAnsi="GHEA Grapalat"/>
          <w:sz w:val="24"/>
          <w:szCs w:val="24"/>
        </w:rPr>
        <w:t>у</w:t>
      </w:r>
      <w:r w:rsidRPr="009044F1">
        <w:rPr>
          <w:rFonts w:ascii="GHEA Grapalat" w:hAnsi="GHEA Grapalat"/>
          <w:sz w:val="24"/>
          <w:szCs w:val="24"/>
        </w:rPr>
        <w:t>частникопределяется</w:t>
      </w:r>
      <w:proofErr w:type="spellEnd"/>
      <w:r w:rsidRPr="009044F1">
        <w:rPr>
          <w:rFonts w:ascii="GHEA Grapalat" w:hAnsi="GHEA Grapalat"/>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475027" w:rsidRPr="005255A7" w:rsidRDefault="00FD2748" w:rsidP="00027D21">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475027" w:rsidRPr="00DE6732">
        <w:rPr>
          <w:rFonts w:ascii="GHEA Grapalat" w:hAnsi="GHEA Grapalat"/>
          <w:i w:val="0"/>
          <w:sz w:val="24"/>
          <w:szCs w:val="24"/>
        </w:rPr>
        <w:t xml:space="preserve">данного дня, установленного Центральным </w:t>
      </w:r>
      <w:proofErr w:type="gramStart"/>
      <w:r w:rsidR="00475027" w:rsidRPr="00DE6732">
        <w:rPr>
          <w:rFonts w:ascii="GHEA Grapalat" w:hAnsi="GHEA Grapalat"/>
          <w:i w:val="0"/>
          <w:sz w:val="24"/>
          <w:szCs w:val="24"/>
        </w:rPr>
        <w:t xml:space="preserve">банком </w:t>
      </w:r>
      <w:r w:rsidR="00475027">
        <w:rPr>
          <w:rFonts w:ascii="GHEA Grapalat" w:hAnsi="GHEA Grapalat"/>
          <w:i w:val="0"/>
          <w:sz w:val="24"/>
          <w:szCs w:val="24"/>
        </w:rPr>
        <w:t>.</w:t>
      </w:r>
      <w:proofErr w:type="gramEnd"/>
    </w:p>
    <w:p w:rsidR="00096865" w:rsidRPr="009044F1" w:rsidRDefault="00475027" w:rsidP="00027D21">
      <w:pPr>
        <w:pStyle w:val="BodyTextIndent"/>
        <w:widowControl w:val="0"/>
        <w:tabs>
          <w:tab w:val="left" w:pos="1134"/>
        </w:tabs>
        <w:spacing w:line="240" w:lineRule="auto"/>
        <w:ind w:firstLine="567"/>
        <w:rPr>
          <w:rFonts w:ascii="GHEA Grapalat" w:hAnsi="GHEA Grapalat" w:cs="Sylfaen"/>
          <w:i w:val="0"/>
          <w:sz w:val="24"/>
          <w:szCs w:val="24"/>
        </w:rPr>
      </w:pPr>
      <w:r>
        <w:rPr>
          <w:rFonts w:ascii="GHEA Grapalat" w:hAnsi="GHEA Grapalat"/>
          <w:i w:val="0"/>
          <w:sz w:val="24"/>
          <w:szCs w:val="24"/>
        </w:rPr>
        <w:t>.</w:t>
      </w:r>
      <w:r w:rsidR="00FD2748" w:rsidRPr="009044F1">
        <w:rPr>
          <w:rFonts w:ascii="GHEA Grapalat" w:hAnsi="GHEA Grapalat"/>
          <w:i w:val="0"/>
          <w:sz w:val="24"/>
          <w:szCs w:val="24"/>
        </w:rPr>
        <w:t>8.</w:t>
      </w:r>
      <w:r w:rsidR="007939CF">
        <w:rPr>
          <w:rFonts w:ascii="GHEA Grapalat" w:hAnsi="GHEA Grapalat"/>
          <w:i w:val="0"/>
          <w:sz w:val="24"/>
          <w:szCs w:val="24"/>
        </w:rPr>
        <w:t>5</w:t>
      </w:r>
      <w:r w:rsidR="00FD2748" w:rsidRPr="009044F1">
        <w:rPr>
          <w:rFonts w:ascii="GHEA Grapalat" w:hAnsi="GHEA Grapalat"/>
          <w:i w:val="0"/>
          <w:sz w:val="24"/>
          <w:szCs w:val="24"/>
        </w:rPr>
        <w:t>.</w:t>
      </w:r>
      <w:r w:rsidR="00644850" w:rsidRPr="005114D0">
        <w:rPr>
          <w:rFonts w:ascii="GHEA Grapalat" w:hAnsi="GHEA Grapalat"/>
          <w:i w:val="0"/>
          <w:sz w:val="24"/>
          <w:szCs w:val="24"/>
        </w:rPr>
        <w:tab/>
      </w:r>
      <w:r w:rsidR="00FD2748"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027D2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 xml:space="preserve">1 </w:t>
      </w:r>
      <w:r w:rsidRPr="009044F1">
        <w:rPr>
          <w:rFonts w:ascii="GHEA Grapalat" w:hAnsi="GHEA Grapalat"/>
          <w:i w:val="0"/>
          <w:sz w:val="24"/>
          <w:szCs w:val="24"/>
        </w:rPr>
        <w:lastRenderedPageBreak/>
        <w:t>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027D2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027D2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proofErr w:type="gramStart"/>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w:t>
      </w:r>
      <w:proofErr w:type="gramEnd"/>
      <w:r w:rsidR="00A00A1F">
        <w:rPr>
          <w:rFonts w:ascii="GHEA Grapalat" w:hAnsi="GHEA Grapalat"/>
          <w:sz w:val="24"/>
          <w:szCs w:val="24"/>
        </w:rPr>
        <w:t xml:space="preserve">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 xml:space="preserve">При равенстве предложенных наименьших цен </w:t>
      </w:r>
      <w:proofErr w:type="gramStart"/>
      <w:r w:rsidRPr="009044F1">
        <w:rPr>
          <w:rFonts w:ascii="GHEA Grapalat" w:hAnsi="GHEA Grapalat"/>
          <w:sz w:val="24"/>
          <w:szCs w:val="24"/>
        </w:rPr>
        <w:t>или в случае если</w:t>
      </w:r>
      <w:proofErr w:type="gramEnd"/>
      <w:r w:rsidRPr="009044F1">
        <w:rPr>
          <w:rFonts w:ascii="GHEA Grapalat" w:hAnsi="GHEA Grapalat"/>
          <w:sz w:val="24"/>
          <w:szCs w:val="24"/>
        </w:rPr>
        <w:t xml:space="preserve">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027D2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027D2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027D2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027D2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027D2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xml:space="preserve">, </w:t>
      </w:r>
      <w:proofErr w:type="gramStart"/>
      <w:r w:rsidR="00927888" w:rsidRPr="00927888">
        <w:rPr>
          <w:rFonts w:ascii="GHEA Grapalat" w:hAnsi="GHEA Grapalat"/>
          <w:sz w:val="24"/>
          <w:szCs w:val="24"/>
        </w:rPr>
        <w:t>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w:t>
      </w:r>
      <w:proofErr w:type="gramEnd"/>
      <w:r w:rsidR="00927888" w:rsidRPr="00927888">
        <w:rPr>
          <w:rFonts w:ascii="GHEA Grapalat" w:hAnsi="GHEA Grapalat"/>
          <w:sz w:val="24"/>
          <w:szCs w:val="24"/>
        </w:rPr>
        <w:t xml:space="preserve">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AB2976" w:rsidRDefault="009B6D58" w:rsidP="00027D21">
      <w:pPr>
        <w:pStyle w:val="norm"/>
        <w:widowControl w:val="0"/>
        <w:tabs>
          <w:tab w:val="left" w:pos="1134"/>
        </w:tabs>
        <w:spacing w:line="240" w:lineRule="auto"/>
        <w:ind w:firstLine="567"/>
        <w:rPr>
          <w:rFonts w:ascii="GHEA Grapalat" w:hAnsi="GHEA Grapalat"/>
          <w:lang w:val="hy-AM"/>
        </w:rPr>
      </w:pPr>
      <w:r w:rsidRPr="004E675F">
        <w:rPr>
          <w:rFonts w:ascii="GHEA Grapalat" w:hAnsi="GHEA Grapalat"/>
          <w:sz w:val="24"/>
          <w:szCs w:val="24"/>
        </w:rPr>
        <w:t>е.</w:t>
      </w:r>
      <w:r w:rsidR="00C37724" w:rsidRPr="004E675F">
        <w:rPr>
          <w:rFonts w:ascii="GHEA Grapalat" w:hAnsi="GHEA Grapalat"/>
          <w:sz w:val="24"/>
          <w:szCs w:val="24"/>
        </w:rPr>
        <w:tab/>
      </w:r>
      <w:r w:rsidR="00AB2976" w:rsidRPr="004E675F">
        <w:rPr>
          <w:rFonts w:ascii="GHEA Grapalat" w:hAnsi="GHEA Grapalat"/>
        </w:rPr>
        <w:t>если на момент истечения установленного для переговоров окончательного срока представленные присутствующим</w:t>
      </w:r>
      <w:r w:rsidR="00B80C17" w:rsidRPr="004E675F">
        <w:rPr>
          <w:rFonts w:ascii="GHEA Grapalat" w:hAnsi="GHEA Grapalat"/>
        </w:rPr>
        <w:t>и</w:t>
      </w:r>
      <w:r w:rsidR="00AB2976" w:rsidRPr="004E675F">
        <w:rPr>
          <w:rFonts w:ascii="GHEA Grapalat" w:hAnsi="GHEA Grapalat"/>
        </w:rPr>
        <w:t xml:space="preserve">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r w:rsidR="00AB2976" w:rsidRPr="004E675F">
        <w:rPr>
          <w:rFonts w:ascii="GHEA Grapalat" w:hAnsi="GHEA Grapalat"/>
          <w:lang w:val="hy-AM"/>
        </w:rPr>
        <w:t xml:space="preserve"> </w:t>
      </w:r>
      <w:r w:rsidR="00AB2976" w:rsidRPr="004E675F">
        <w:rPr>
          <w:rFonts w:ascii="GHEA Grapalat" w:hAnsi="GHEA Grapalat"/>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AB2976" w:rsidRPr="004E675F">
        <w:rPr>
          <w:rFonts w:ascii="GHEA Grapalat" w:hAnsi="GHEA Grapalat"/>
        </w:rPr>
        <w:t>предусмотрения</w:t>
      </w:r>
      <w:proofErr w:type="spellEnd"/>
      <w:r w:rsidR="00AB2976" w:rsidRPr="004E675F">
        <w:rPr>
          <w:rFonts w:ascii="GHEA Grapalat" w:hAnsi="GHEA Grapalat"/>
        </w:rPr>
        <w:t xml:space="preserve">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AB2976" w:rsidRPr="004E675F">
        <w:rPr>
          <w:rFonts w:ascii="GHEA Grapalat" w:hAnsi="GHEA Grapalat"/>
        </w:rPr>
        <w:t>предусмотрения</w:t>
      </w:r>
      <w:proofErr w:type="spellEnd"/>
      <w:r w:rsidR="00AB2976" w:rsidRPr="004E675F">
        <w:rPr>
          <w:rFonts w:ascii="GHEA Grapalat" w:hAnsi="GHEA Grapalat"/>
        </w:rPr>
        <w:t xml:space="preserve"> дополнительных финансовых средств с продлением сроков </w:t>
      </w:r>
      <w:r w:rsidR="00196CE4" w:rsidRPr="004E675F">
        <w:rPr>
          <w:rFonts w:ascii="GHEA Grapalat" w:hAnsi="GHEA Grapalat"/>
        </w:rPr>
        <w:t>выполнения работ</w:t>
      </w:r>
      <w:r w:rsidR="00AB2976" w:rsidRPr="004E675F">
        <w:rPr>
          <w:rFonts w:ascii="GHEA Grapalat" w:hAnsi="GHEA Grapalat"/>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B514E8" w:rsidRPr="00522932" w:rsidRDefault="003572EA" w:rsidP="00027D21">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proofErr w:type="gramStart"/>
      <w:r w:rsidR="00FD2748" w:rsidRPr="00522932">
        <w:rPr>
          <w:rFonts w:ascii="GHEA Grapalat" w:hAnsi="GHEA Grapalat"/>
          <w:sz w:val="24"/>
          <w:szCs w:val="24"/>
        </w:rPr>
        <w:t>участника,.</w:t>
      </w:r>
      <w:proofErr w:type="gramEnd"/>
      <w:r w:rsidR="00FD2748" w:rsidRPr="00522932">
        <w:rPr>
          <w:rFonts w:ascii="GHEA Grapalat" w:hAnsi="GHEA Grapalat"/>
          <w:sz w:val="24"/>
          <w:szCs w:val="24"/>
        </w:rPr>
        <w:t xml:space="preserve"> При </w:t>
      </w:r>
      <w:r w:rsidR="00FD2748" w:rsidRPr="00522932">
        <w:rPr>
          <w:rFonts w:ascii="GHEA Grapalat" w:hAnsi="GHEA Grapalat"/>
          <w:sz w:val="24"/>
          <w:szCs w:val="24"/>
        </w:rPr>
        <w:lastRenderedPageBreak/>
        <w:t xml:space="preserve">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027D21">
      <w:pPr>
        <w:pStyle w:val="norm"/>
        <w:widowControl w:val="0"/>
        <w:tabs>
          <w:tab w:val="left" w:pos="1134"/>
        </w:tabs>
        <w:spacing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 xml:space="preserve">в электронной </w:t>
      </w:r>
      <w:proofErr w:type="gramStart"/>
      <w:r w:rsidR="00595177" w:rsidRPr="00FB3103">
        <w:rPr>
          <w:rFonts w:ascii="GHEA Grapalat" w:hAnsi="GHEA Grapalat"/>
          <w:sz w:val="24"/>
          <w:szCs w:val="24"/>
        </w:rPr>
        <w:t>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w:t>
      </w:r>
      <w:proofErr w:type="gramEnd"/>
      <w:r w:rsidRPr="00D67FDE">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202F" w:rsidP="00027D21">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r w:rsidR="00855622">
        <w:rPr>
          <w:rFonts w:ascii="GHEA Grapalat" w:hAnsi="GHEA Grapalat" w:cs="Sylfaen"/>
          <w:sz w:val="24"/>
          <w:szCs w:val="24"/>
        </w:rPr>
        <w:t>.</w:t>
      </w:r>
      <w:r w:rsidR="003B3E74" w:rsidRPr="003B3E74">
        <w:rPr>
          <w:rFonts w:ascii="GHEA Grapalat" w:hAnsi="GHEA Grapalat" w:cs="Sylfaen"/>
          <w:sz w:val="24"/>
          <w:szCs w:val="24"/>
        </w:rPr>
        <w:t>Если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027D2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027D21">
      <w:pPr>
        <w:pStyle w:val="norm"/>
        <w:widowControl w:val="0"/>
        <w:tabs>
          <w:tab w:val="left" w:pos="1276"/>
        </w:tabs>
        <w:spacing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027D2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027D2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027D2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027D2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w:t>
      </w:r>
      <w:r w:rsidR="001E4A24" w:rsidRPr="001E4A24">
        <w:rPr>
          <w:rFonts w:ascii="GHEA Grapalat" w:hAnsi="GHEA Grapalat"/>
          <w:sz w:val="24"/>
          <w:szCs w:val="24"/>
        </w:rPr>
        <w:lastRenderedPageBreak/>
        <w:t>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027D2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027D21">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027D21">
      <w:pPr>
        <w:widowControl w:val="0"/>
        <w:tabs>
          <w:tab w:val="left" w:pos="1276"/>
        </w:tabs>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027D21">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027D21">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027D21">
      <w:pPr>
        <w:widowControl w:val="0"/>
        <w:tabs>
          <w:tab w:val="left" w:pos="1276"/>
        </w:tabs>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027D21">
      <w:pPr>
        <w:widowControl w:val="0"/>
        <w:tabs>
          <w:tab w:val="left" w:pos="1276"/>
        </w:tabs>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027D21">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FootnoteReference"/>
          <w:rFonts w:ascii="GHEA Grapalat" w:hAnsi="GHEA Grapalat"/>
          <w:sz w:val="24"/>
          <w:szCs w:val="24"/>
        </w:rPr>
        <w:footnoteReference w:customMarkFollows="1" w:id="5"/>
        <w:t>11</w:t>
      </w:r>
      <w:r w:rsidRPr="009044F1">
        <w:rPr>
          <w:rFonts w:ascii="GHEA Grapalat" w:hAnsi="GHEA Grapalat"/>
          <w:sz w:val="24"/>
          <w:szCs w:val="24"/>
        </w:rPr>
        <w:t xml:space="preserve">. </w:t>
      </w:r>
    </w:p>
    <w:p w:rsidR="00583092" w:rsidRPr="009044F1" w:rsidRDefault="00A150A9" w:rsidP="00027D21">
      <w:pPr>
        <w:widowControl w:val="0"/>
        <w:tabs>
          <w:tab w:val="left" w:pos="1276"/>
        </w:tabs>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027D2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027D2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w:t>
      </w:r>
      <w:r w:rsidRPr="009044F1">
        <w:rPr>
          <w:rFonts w:ascii="GHEA Grapalat" w:hAnsi="GHEA Grapalat"/>
          <w:sz w:val="24"/>
          <w:szCs w:val="24"/>
        </w:rPr>
        <w:lastRenderedPageBreak/>
        <w:t>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027D21">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027D2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027D2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027D21">
      <w:pPr>
        <w:pStyle w:val="BodyTextIndent2"/>
        <w:widowControl w:val="0"/>
        <w:spacing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81664E" w:rsidRPr="00727296">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E02682" w:rsidRDefault="00583092" w:rsidP="00027D2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27D21" w:rsidRPr="00E02682" w:rsidRDefault="00027D21" w:rsidP="00027D21">
      <w:pPr>
        <w:pStyle w:val="BodyTextIndent2"/>
        <w:widowControl w:val="0"/>
        <w:spacing w:line="240" w:lineRule="auto"/>
        <w:ind w:firstLine="567"/>
        <w:rPr>
          <w:rFonts w:ascii="GHEA Grapalat" w:hAnsi="GHEA Grapalat" w:cs="Sylfaen"/>
          <w:sz w:val="24"/>
          <w:szCs w:val="24"/>
        </w:rPr>
      </w:pPr>
    </w:p>
    <w:p w:rsidR="000313A6" w:rsidRPr="009044F1" w:rsidRDefault="00AA0AD8" w:rsidP="00027D21">
      <w:pPr>
        <w:widowControl w:val="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027D21">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027D21">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027D21">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027D21">
      <w:pPr>
        <w:widowControl w:val="0"/>
        <w:tabs>
          <w:tab w:val="left" w:pos="1134"/>
        </w:tabs>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027D21">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027D2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027D21">
      <w:pPr>
        <w:widowControl w:val="0"/>
        <w:jc w:val="center"/>
        <w:rPr>
          <w:rFonts w:ascii="GHEA Grapalat" w:hAnsi="GHEA Grapalat" w:cs="Arial"/>
          <w:b/>
          <w:iCs/>
        </w:rPr>
      </w:pPr>
      <w:r w:rsidRPr="009044F1">
        <w:rPr>
          <w:rFonts w:ascii="GHEA Grapalat" w:hAnsi="GHEA Grapalat"/>
          <w:b/>
        </w:rPr>
        <w:lastRenderedPageBreak/>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027D21">
      <w:pPr>
        <w:widowControl w:val="0"/>
        <w:tabs>
          <w:tab w:val="left" w:pos="1276"/>
        </w:tabs>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w:t>
      </w:r>
      <w:proofErr w:type="gramStart"/>
      <w:r w:rsidR="000E4039">
        <w:rPr>
          <w:rFonts w:ascii="GHEA Grapalat" w:hAnsi="GHEA Grapalat"/>
        </w:rPr>
        <w:t xml:space="preserve">и </w:t>
      </w:r>
      <w:r w:rsidR="000E4039" w:rsidRPr="009044F1">
        <w:rPr>
          <w:rFonts w:ascii="GHEA Grapalat" w:hAnsi="GHEA Grapalat"/>
        </w:rPr>
        <w:t xml:space="preserve"> </w:t>
      </w:r>
      <w:r w:rsidRPr="009044F1">
        <w:rPr>
          <w:rFonts w:ascii="GHEA Grapalat" w:hAnsi="GHEA Grapalat"/>
        </w:rPr>
        <w:t>договора</w:t>
      </w:r>
      <w:proofErr w:type="gramEnd"/>
      <w:r w:rsidRPr="009044F1">
        <w:rPr>
          <w:rFonts w:ascii="GHEA Grapalat" w:hAnsi="GHEA Grapalat"/>
        </w:rPr>
        <w:t>.</w:t>
      </w:r>
    </w:p>
    <w:p w:rsidR="00D2548C" w:rsidRPr="002E4BC5" w:rsidRDefault="00A6609C" w:rsidP="00027D21">
      <w:pPr>
        <w:widowControl w:val="0"/>
        <w:tabs>
          <w:tab w:val="left" w:pos="1276"/>
        </w:tabs>
        <w:ind w:firstLine="567"/>
        <w:jc w:val="both"/>
        <w:rPr>
          <w:rFonts w:ascii="GHEA Grapalat" w:hAnsi="GHEA Grapalat"/>
        </w:rPr>
      </w:pPr>
      <w:r w:rsidRPr="003B6812">
        <w:rPr>
          <w:rFonts w:ascii="GHEA Grapalat" w:hAnsi="GHEA Grapalat"/>
        </w:rPr>
        <w:t xml:space="preserve">10.2 </w:t>
      </w:r>
      <w:r w:rsidR="00A32FA5" w:rsidRPr="000406CC">
        <w:rPr>
          <w:rFonts w:ascii="GHEA Grapalat" w:hAnsi="GHEA Grapalat"/>
        </w:rPr>
        <w:t xml:space="preserve">Размер обеспечения квалификации равен </w:t>
      </w:r>
      <w:proofErr w:type="spellStart"/>
      <w:r w:rsidR="00A32FA5">
        <w:rPr>
          <w:rFonts w:ascii="GHEA Grapalat" w:hAnsi="GHEA Grapalat"/>
        </w:rPr>
        <w:t>патнадцати</w:t>
      </w:r>
      <w:proofErr w:type="spellEnd"/>
      <w:r w:rsidR="00A32FA5">
        <w:rPr>
          <w:rFonts w:ascii="GHEA Grapalat" w:hAnsi="GHEA Grapalat"/>
        </w:rPr>
        <w:t xml:space="preserve"> процентам</w:t>
      </w:r>
      <w:r w:rsidR="00A32FA5" w:rsidRPr="000406CC">
        <w:rPr>
          <w:rFonts w:ascii="GHEA Grapalat" w:hAnsi="GHEA Grapalat"/>
        </w:rPr>
        <w:t xml:space="preserve"> ценового предложения отобранного участника.</w:t>
      </w:r>
      <w:r w:rsidR="00A32FA5">
        <w:rPr>
          <w:rFonts w:ascii="GHEA Grapalat" w:hAnsi="GHEA Grapalat"/>
        </w:rPr>
        <w:t xml:space="preserve"> </w:t>
      </w:r>
      <w:r w:rsidR="00A32FA5" w:rsidRPr="000406CC">
        <w:rPr>
          <w:rFonts w:ascii="GHEA Grapalat" w:hAnsi="GHEA Grapalat"/>
        </w:rPr>
        <w:t xml:space="preserve">Обеспечение квалификации представляется в </w:t>
      </w:r>
      <w:proofErr w:type="gramStart"/>
      <w:r w:rsidR="00A32FA5" w:rsidRPr="000406CC">
        <w:rPr>
          <w:rFonts w:ascii="GHEA Grapalat" w:hAnsi="GHEA Grapalat"/>
        </w:rPr>
        <w:t xml:space="preserve">виде </w:t>
      </w:r>
      <w:r w:rsidR="00A32FA5" w:rsidRPr="00174059">
        <w:rPr>
          <w:rFonts w:ascii="GHEA Grapalat" w:hAnsi="GHEA Grapalat"/>
        </w:rPr>
        <w:t xml:space="preserve"> </w:t>
      </w:r>
      <w:r w:rsidR="00653217">
        <w:rPr>
          <w:rFonts w:ascii="GHEA Grapalat" w:hAnsi="GHEA Grapalat"/>
        </w:rPr>
        <w:t>соглашения</w:t>
      </w:r>
      <w:proofErr w:type="gramEnd"/>
      <w:r w:rsidR="00653217">
        <w:rPr>
          <w:rFonts w:ascii="GHEA Grapalat" w:hAnsi="GHEA Grapalat"/>
        </w:rPr>
        <w:t xml:space="preserve"> о неустойке (приложение 4.2</w:t>
      </w:r>
      <w:r w:rsidR="00653217" w:rsidRPr="00174059">
        <w:rPr>
          <w:rFonts w:ascii="GHEA Grapalat" w:hAnsi="GHEA Grapalat"/>
        </w:rPr>
        <w:t>)</w:t>
      </w:r>
      <w:r w:rsidR="00A32FA5" w:rsidRPr="000406CC">
        <w:rPr>
          <w:rFonts w:ascii="GHEA Grapalat" w:hAnsi="GHEA Grapalat"/>
        </w:rPr>
        <w:t xml:space="preserve">. </w:t>
      </w:r>
      <w:proofErr w:type="gramStart"/>
      <w:r w:rsidR="00A32FA5" w:rsidRPr="000406CC">
        <w:rPr>
          <w:rFonts w:ascii="GHEA Grapalat" w:hAnsi="GHEA Grapalat"/>
        </w:rPr>
        <w:t>Причем  обеспечение</w:t>
      </w:r>
      <w:proofErr w:type="gramEnd"/>
      <w:r w:rsidR="00A32FA5" w:rsidRPr="000406CC">
        <w:rPr>
          <w:rFonts w:ascii="GHEA Grapalat" w:hAnsi="GHEA Grapalat"/>
        </w:rPr>
        <w:t xml:space="preserve"> должно быть действительным как минимум включительно до </w:t>
      </w:r>
      <w:r w:rsidR="00653217" w:rsidRPr="00653217">
        <w:rPr>
          <w:rFonts w:ascii="GHEA Grapalat" w:hAnsi="GHEA Grapalat"/>
        </w:rPr>
        <w:t>2</w:t>
      </w:r>
      <w:r w:rsidR="00A32FA5" w:rsidRPr="000E1D32">
        <w:rPr>
          <w:rFonts w:ascii="GHEA Grapalat" w:hAnsi="GHEA Grapalat"/>
        </w:rPr>
        <w:t>0</w:t>
      </w:r>
      <w:r w:rsidR="00A32FA5" w:rsidRPr="000406CC">
        <w:rPr>
          <w:rFonts w:ascii="GHEA Grapalat" w:hAnsi="GHEA Grapalat"/>
        </w:rPr>
        <w:t>-го рабочего дня, следующего за днем полного принятия заказчиком результата выполнения договора</w:t>
      </w:r>
      <w:r w:rsidR="0063365D" w:rsidRPr="003B6812">
        <w:rPr>
          <w:rFonts w:ascii="GHEA Grapalat" w:hAnsi="GHEA Grapalat"/>
        </w:rPr>
        <w:t>.</w:t>
      </w:r>
      <w:r w:rsidR="0063365D" w:rsidRPr="003B6812">
        <w:rPr>
          <w:rFonts w:ascii="GHEA Grapalat" w:hAnsi="GHEA Grapalat"/>
          <w:vertAlign w:val="superscript"/>
        </w:rPr>
        <w:t>11.1</w:t>
      </w:r>
    </w:p>
    <w:p w:rsidR="00D2548C" w:rsidRPr="00CE31A0" w:rsidRDefault="00D2548C" w:rsidP="00027D21">
      <w:pPr>
        <w:widowControl w:val="0"/>
        <w:tabs>
          <w:tab w:val="left" w:pos="1276"/>
        </w:tabs>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E62C19">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027D21">
      <w:pPr>
        <w:widowControl w:val="0"/>
        <w:tabs>
          <w:tab w:val="left" w:pos="1276"/>
        </w:tabs>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Pr="0001217D" w:rsidRDefault="00D2548C" w:rsidP="00027D21">
      <w:pPr>
        <w:widowControl w:val="0"/>
        <w:tabs>
          <w:tab w:val="left" w:pos="1276"/>
        </w:tabs>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2406D8" w:rsidRPr="009044F1" w:rsidRDefault="002406D8" w:rsidP="00027D21">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027D21">
      <w:pPr>
        <w:widowControl w:val="0"/>
        <w:tabs>
          <w:tab w:val="left" w:pos="1276"/>
        </w:tabs>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653217" w:rsidRPr="004A4643">
        <w:rPr>
          <w:rFonts w:ascii="GHEA Grapalat" w:hAnsi="GHEA Grapalat"/>
          <w:i/>
        </w:rPr>
        <w:t xml:space="preserve">в одностороннем порядке утвержденного заявления-в виде неустойки (приложение 5.1) </w:t>
      </w:r>
      <w:r w:rsidR="00C108EE">
        <w:rPr>
          <w:rStyle w:val="FootnoteReference"/>
          <w:rFonts w:ascii="GHEA Grapalat" w:hAnsi="GHEA Grapalat"/>
        </w:rPr>
        <w:footnoteReference w:customMarkFollows="1" w:id="6"/>
        <w:t>13</w:t>
      </w:r>
      <w:r w:rsidR="00375E5E">
        <w:rPr>
          <w:rFonts w:ascii="GHEA Grapalat" w:hAnsi="GHEA Grapalat"/>
        </w:rPr>
        <w:t>.</w:t>
      </w:r>
    </w:p>
    <w:p w:rsidR="00574B01" w:rsidRDefault="00574B01" w:rsidP="00027D21">
      <w:pPr>
        <w:widowControl w:val="0"/>
        <w:tabs>
          <w:tab w:val="left" w:pos="1276"/>
        </w:tabs>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 </w:t>
      </w:r>
    </w:p>
    <w:p w:rsidR="00E969ED" w:rsidRPr="00DC30CC" w:rsidRDefault="00030D40" w:rsidP="00027D21">
      <w:pPr>
        <w:widowControl w:val="0"/>
        <w:tabs>
          <w:tab w:val="left" w:pos="1276"/>
        </w:tabs>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653217" w:rsidRPr="00653217">
        <w:rPr>
          <w:rFonts w:ascii="GHEA Grapalat" w:hAnsi="GHEA Grapalat"/>
        </w:rPr>
        <w:t>2</w:t>
      </w:r>
      <w:r w:rsidR="00F65E20">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027D21">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5162B1" w:rsidRPr="009044F1" w:rsidRDefault="00030D40" w:rsidP="00027D21">
      <w:pPr>
        <w:widowControl w:val="0"/>
        <w:tabs>
          <w:tab w:val="left" w:pos="1276"/>
        </w:tabs>
        <w:ind w:firstLine="567"/>
        <w:jc w:val="both"/>
        <w:rPr>
          <w:rFonts w:ascii="GHEA Grapalat" w:hAnsi="GHEA Grapalat"/>
        </w:rPr>
      </w:pPr>
      <w:r w:rsidRPr="009044F1">
        <w:rPr>
          <w:rFonts w:ascii="GHEA Grapalat" w:hAnsi="GHEA Grapalat"/>
        </w:rPr>
        <w:lastRenderedPageBreak/>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027D21">
      <w:pPr>
        <w:widowControl w:val="0"/>
        <w:tabs>
          <w:tab w:val="left" w:pos="1134"/>
        </w:tabs>
        <w:ind w:firstLine="567"/>
        <w:jc w:val="both"/>
        <w:rPr>
          <w:rFonts w:ascii="GHEA Grapalat" w:hAnsi="GHEA Grapalat"/>
          <w:b/>
        </w:rPr>
      </w:pPr>
      <w:r w:rsidRPr="005114D0">
        <w:rPr>
          <w:rFonts w:ascii="GHEA Grapalat" w:hAnsi="GHEA Grapalat"/>
        </w:rPr>
        <w:tab/>
      </w:r>
    </w:p>
    <w:p w:rsidR="00096865" w:rsidRPr="009044F1" w:rsidRDefault="008D5016" w:rsidP="00027D21">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027D21">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027D21">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441857" w:rsidRPr="004821FD" w:rsidRDefault="00096865" w:rsidP="00027D21">
      <w:pPr>
        <w:widowControl w:val="0"/>
        <w:tabs>
          <w:tab w:val="left" w:pos="1134"/>
        </w:tabs>
        <w:ind w:firstLine="567"/>
        <w:jc w:val="both"/>
        <w:rPr>
          <w:rFonts w:ascii="GHEA Grapalat" w:hAnsi="GHEA Grapalat"/>
        </w:rPr>
      </w:pPr>
      <w:r w:rsidRPr="009044F1">
        <w:rPr>
          <w:rFonts w:ascii="GHEA Grapalat" w:hAnsi="GHEA Grapalat"/>
        </w:rPr>
        <w:t>2)</w:t>
      </w:r>
      <w:r w:rsidR="00441857" w:rsidRPr="00441857">
        <w:rPr>
          <w:rFonts w:ascii="GHEA Grapalat" w:hAnsi="GHEA Grapalat"/>
        </w:rPr>
        <w:t xml:space="preserve"> </w:t>
      </w:r>
      <w:r w:rsidR="00441857" w:rsidRPr="009044F1">
        <w:rPr>
          <w:rFonts w:ascii="GHEA Grapalat" w:hAnsi="GHEA Grapalat"/>
        </w:rPr>
        <w:t>прекращается потребность в</w:t>
      </w:r>
      <w:r w:rsidR="00441857" w:rsidRPr="004D6888">
        <w:rPr>
          <w:rFonts w:ascii="GHEA Grapalat" w:hAnsi="GHEA Grapalat"/>
        </w:rPr>
        <w:t xml:space="preserve"> </w:t>
      </w:r>
      <w:proofErr w:type="spellStart"/>
      <w:r w:rsidR="00441857" w:rsidRPr="00FE75E8">
        <w:rPr>
          <w:rFonts w:ascii="GHEA Grapalat" w:hAnsi="GHEA Grapalat"/>
        </w:rPr>
        <w:t>запрвса</w:t>
      </w:r>
      <w:proofErr w:type="spellEnd"/>
      <w:r w:rsidR="00441857" w:rsidRPr="00FE75E8">
        <w:rPr>
          <w:rFonts w:ascii="GHEA Grapalat" w:hAnsi="GHEA Grapalat"/>
        </w:rPr>
        <w:t xml:space="preserve"> </w:t>
      </w:r>
      <w:proofErr w:type="gramStart"/>
      <w:r w:rsidR="00441857" w:rsidRPr="00FE75E8">
        <w:rPr>
          <w:rFonts w:ascii="GHEA Grapalat" w:hAnsi="GHEA Grapalat"/>
        </w:rPr>
        <w:t>котировок</w:t>
      </w:r>
      <w:r w:rsidR="00441857">
        <w:rPr>
          <w:rFonts w:ascii="GHEA Grapalat" w:hAnsi="GHEA Grapalat"/>
        </w:rPr>
        <w:t xml:space="preserve"> .</w:t>
      </w:r>
      <w:proofErr w:type="gramEnd"/>
      <w:r w:rsidR="00441857">
        <w:rPr>
          <w:rFonts w:ascii="GHEA Grapalat" w:hAnsi="GHEA Grapalat"/>
        </w:rPr>
        <w:t xml:space="preserve"> При этом процедура </w:t>
      </w:r>
      <w:proofErr w:type="spellStart"/>
      <w:r w:rsidR="00441857" w:rsidRPr="00FE75E8">
        <w:rPr>
          <w:rFonts w:ascii="GHEA Grapalat" w:hAnsi="GHEA Grapalat"/>
        </w:rPr>
        <w:t>запрвса</w:t>
      </w:r>
      <w:proofErr w:type="spellEnd"/>
      <w:r w:rsidR="00441857" w:rsidRPr="00FE75E8">
        <w:rPr>
          <w:rFonts w:ascii="GHEA Grapalat" w:hAnsi="GHEA Grapalat"/>
        </w:rPr>
        <w:t xml:space="preserve"> котировок</w:t>
      </w:r>
      <w:r w:rsidR="00441857" w:rsidRPr="009044F1">
        <w:rPr>
          <w:rFonts w:ascii="GHEA Grapalat" w:hAnsi="GHEA Grapalat"/>
        </w:rPr>
        <w:t>, организ</w:t>
      </w:r>
      <w:r w:rsidR="00441857">
        <w:rPr>
          <w:rFonts w:ascii="GHEA Grapalat" w:hAnsi="GHEA Grapalat"/>
        </w:rPr>
        <w:t>ованная для нужд</w:t>
      </w:r>
      <w:r w:rsidR="00441857" w:rsidRPr="009044F1">
        <w:rPr>
          <w:rFonts w:ascii="GHEA Grapalat" w:hAnsi="GHEA Grapalat"/>
        </w:rPr>
        <w:t xml:space="preserve"> общин, может быть объявлена полностью или частично несостоявшейся на основании п</w:t>
      </w:r>
      <w:r w:rsidR="00441857">
        <w:rPr>
          <w:rFonts w:ascii="GHEA Grapalat" w:hAnsi="GHEA Grapalat"/>
        </w:rPr>
        <w:t xml:space="preserve">остановления </w:t>
      </w:r>
      <w:proofErr w:type="gramStart"/>
      <w:r w:rsidR="00441857">
        <w:rPr>
          <w:rFonts w:ascii="GHEA Grapalat" w:hAnsi="GHEA Grapalat"/>
        </w:rPr>
        <w:t xml:space="preserve">соответственно </w:t>
      </w:r>
      <w:r w:rsidR="00441857" w:rsidRPr="009044F1">
        <w:rPr>
          <w:rFonts w:ascii="GHEA Grapalat" w:hAnsi="GHEA Grapalat"/>
        </w:rPr>
        <w:t xml:space="preserve"> Совета</w:t>
      </w:r>
      <w:proofErr w:type="gramEnd"/>
      <w:r w:rsidR="00441857" w:rsidRPr="009044F1">
        <w:rPr>
          <w:rFonts w:ascii="GHEA Grapalat" w:hAnsi="GHEA Grapalat"/>
        </w:rPr>
        <w:t xml:space="preserve"> старейшин общины, </w:t>
      </w:r>
    </w:p>
    <w:p w:rsidR="00096865" w:rsidRPr="009044F1" w:rsidRDefault="00096865" w:rsidP="00027D21">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027D21">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E02682" w:rsidRDefault="00731D26" w:rsidP="00027D21">
      <w:pPr>
        <w:widowControl w:val="0"/>
        <w:tabs>
          <w:tab w:val="left" w:pos="1276"/>
        </w:tabs>
        <w:ind w:firstLine="567"/>
        <w:jc w:val="both"/>
        <w:rPr>
          <w:rFonts w:ascii="GHEA Grapalat" w:hAnsi="GHEA Grapalat"/>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27D21" w:rsidRPr="00E02682" w:rsidRDefault="00027D21" w:rsidP="00027D21">
      <w:pPr>
        <w:widowControl w:val="0"/>
        <w:tabs>
          <w:tab w:val="left" w:pos="1276"/>
        </w:tabs>
        <w:ind w:firstLine="567"/>
        <w:jc w:val="both"/>
        <w:rPr>
          <w:rFonts w:ascii="GHEA Grapalat" w:hAnsi="GHEA Grapalat" w:cs="Sylfaen"/>
        </w:rPr>
      </w:pPr>
    </w:p>
    <w:p w:rsidR="00096865" w:rsidRPr="009044F1" w:rsidRDefault="008D5016" w:rsidP="00027D21">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027D21">
      <w:pPr>
        <w:widowControl w:val="0"/>
        <w:tabs>
          <w:tab w:val="left" w:pos="1276"/>
        </w:tabs>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027D21">
      <w:pPr>
        <w:widowControl w:val="0"/>
        <w:tabs>
          <w:tab w:val="left" w:pos="1276"/>
        </w:tabs>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027D21">
      <w:pPr>
        <w:widowControl w:val="0"/>
        <w:tabs>
          <w:tab w:val="left" w:pos="1276"/>
        </w:tabs>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027D21">
      <w:pPr>
        <w:widowControl w:val="0"/>
        <w:tabs>
          <w:tab w:val="left" w:pos="1134"/>
        </w:tabs>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027D21">
      <w:pPr>
        <w:widowControl w:val="0"/>
        <w:tabs>
          <w:tab w:val="left" w:pos="1134"/>
        </w:tabs>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027D21">
      <w:pPr>
        <w:widowControl w:val="0"/>
        <w:tabs>
          <w:tab w:val="left" w:pos="1276"/>
        </w:tabs>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027D21">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027D21">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027D21">
      <w:pPr>
        <w:widowControl w:val="0"/>
        <w:tabs>
          <w:tab w:val="left" w:pos="1276"/>
        </w:tabs>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027D21">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027D21">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027D21">
      <w:pPr>
        <w:widowControl w:val="0"/>
        <w:tabs>
          <w:tab w:val="left" w:pos="1134"/>
        </w:tabs>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027D21">
      <w:pPr>
        <w:widowControl w:val="0"/>
        <w:tabs>
          <w:tab w:val="left" w:pos="1134"/>
        </w:tabs>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027D21">
      <w:pPr>
        <w:widowControl w:val="0"/>
        <w:tabs>
          <w:tab w:val="left" w:pos="1134"/>
        </w:tabs>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027D21">
      <w:pPr>
        <w:widowControl w:val="0"/>
        <w:tabs>
          <w:tab w:val="left" w:pos="1134"/>
        </w:tabs>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w:t>
      </w:r>
      <w:r w:rsidRPr="009044F1">
        <w:rPr>
          <w:rFonts w:ascii="GHEA Grapalat" w:hAnsi="GHEA Grapalat"/>
        </w:rPr>
        <w:lastRenderedPageBreak/>
        <w:t xml:space="preserve">уполномоченного органа казначейский счет "900008000482". </w:t>
      </w:r>
    </w:p>
    <w:p w:rsidR="00996C19" w:rsidRPr="009044F1" w:rsidRDefault="00996C19" w:rsidP="00027D21">
      <w:pPr>
        <w:widowControl w:val="0"/>
        <w:tabs>
          <w:tab w:val="left" w:pos="1134"/>
        </w:tabs>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027D21">
      <w:pPr>
        <w:widowControl w:val="0"/>
        <w:tabs>
          <w:tab w:val="left" w:pos="1134"/>
        </w:tabs>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027D21">
      <w:pPr>
        <w:widowControl w:val="0"/>
        <w:tabs>
          <w:tab w:val="left" w:pos="1134"/>
        </w:tabs>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ул.Мелик-Адамян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10"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027D21">
      <w:pPr>
        <w:widowControl w:val="0"/>
        <w:tabs>
          <w:tab w:val="left" w:pos="1276"/>
        </w:tabs>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027D21">
      <w:pPr>
        <w:widowControl w:val="0"/>
        <w:tabs>
          <w:tab w:val="left" w:pos="1276"/>
        </w:tabs>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w:t>
      </w:r>
      <w:proofErr w:type="gramStart"/>
      <w:r w:rsidR="00D51669">
        <w:rPr>
          <w:rFonts w:ascii="GHEA Grapalat" w:hAnsi="GHEA Grapalat"/>
        </w:rPr>
        <w:t>жалобе.</w:t>
      </w:r>
      <w:r w:rsidRPr="009044F1">
        <w:rPr>
          <w:rFonts w:ascii="GHEA Grapalat" w:hAnsi="GHEA Grapalat"/>
        </w:rPr>
        <w:t>.</w:t>
      </w:r>
      <w:proofErr w:type="gramEnd"/>
      <w:r w:rsidRPr="009044F1">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027D21">
      <w:pPr>
        <w:widowControl w:val="0"/>
        <w:tabs>
          <w:tab w:val="left" w:pos="1276"/>
        </w:tabs>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Pr>
          <w:rFonts w:ascii="GHEA Grapalat" w:hAnsi="GHEA Grapalat"/>
        </w:rPr>
        <w:t>недостатками  -</w:t>
      </w:r>
      <w:proofErr w:type="gramEnd"/>
      <w:r w:rsidR="00A677CD">
        <w:rPr>
          <w:rFonts w:ascii="GHEA Grapalat" w:hAnsi="GHEA Grapalat"/>
        </w:rPr>
        <w:t xml:space="preserve"> со дня ее предоставления лицу, рассматривающему связанные с закупками жалобы.</w:t>
      </w:r>
    </w:p>
    <w:p w:rsidR="009619D8" w:rsidRPr="00D3436F" w:rsidRDefault="000473EF" w:rsidP="00027D21">
      <w:pPr>
        <w:widowControl w:val="0"/>
        <w:tabs>
          <w:tab w:val="left" w:pos="1276"/>
        </w:tabs>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027D21">
      <w:pPr>
        <w:widowControl w:val="0"/>
        <w:tabs>
          <w:tab w:val="left" w:pos="1276"/>
        </w:tabs>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рассматривающему связанные с закупками </w:t>
      </w:r>
      <w:proofErr w:type="gramStart"/>
      <w:r w:rsidR="00A677CD">
        <w:rPr>
          <w:rFonts w:ascii="GHEA Grapalat" w:hAnsi="GHEA Grapalat" w:cs="Sylfaen"/>
        </w:rPr>
        <w:t>жалобы,  в</w:t>
      </w:r>
      <w:proofErr w:type="gramEnd"/>
      <w:r w:rsidR="00A677CD">
        <w:rPr>
          <w:rFonts w:ascii="GHEA Grapalat" w:hAnsi="GHEA Grapalat" w:cs="Sylfaen"/>
        </w:rPr>
        <w:t xml:space="preserve"> течение двух рабочих дней со дня получения такого требования.</w:t>
      </w:r>
    </w:p>
    <w:p w:rsidR="00996C19" w:rsidRPr="009044F1" w:rsidRDefault="00996C19" w:rsidP="00027D21">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027D21">
      <w:pPr>
        <w:widowControl w:val="0"/>
        <w:tabs>
          <w:tab w:val="left" w:pos="1276"/>
        </w:tabs>
        <w:ind w:firstLine="567"/>
        <w:jc w:val="both"/>
        <w:rPr>
          <w:rFonts w:ascii="GHEA Grapalat" w:hAnsi="GHEA Grapalat" w:cs="Sylfaen"/>
        </w:rPr>
      </w:pPr>
      <w:r w:rsidRPr="009044F1">
        <w:rPr>
          <w:rFonts w:ascii="GHEA Grapalat" w:hAnsi="GHEA Grapalat"/>
        </w:rPr>
        <w:lastRenderedPageBreak/>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027D21">
      <w:pPr>
        <w:widowControl w:val="0"/>
        <w:tabs>
          <w:tab w:val="left" w:pos="1276"/>
        </w:tabs>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027D21">
      <w:pPr>
        <w:widowControl w:val="0"/>
        <w:tabs>
          <w:tab w:val="left" w:pos="1134"/>
        </w:tabs>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027D21">
      <w:pPr>
        <w:widowControl w:val="0"/>
        <w:tabs>
          <w:tab w:val="left" w:pos="1134"/>
        </w:tabs>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027D21">
      <w:pPr>
        <w:widowControl w:val="0"/>
        <w:tabs>
          <w:tab w:val="left" w:pos="1134"/>
        </w:tabs>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027D21">
      <w:pPr>
        <w:widowControl w:val="0"/>
        <w:tabs>
          <w:tab w:val="left" w:pos="1134"/>
        </w:tabs>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027D21">
      <w:pPr>
        <w:widowControl w:val="0"/>
        <w:tabs>
          <w:tab w:val="left" w:pos="1134"/>
        </w:tabs>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027D21">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027D21">
      <w:pPr>
        <w:widowControl w:val="0"/>
        <w:tabs>
          <w:tab w:val="left" w:pos="1276"/>
        </w:tabs>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027D21">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027D21">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027D21">
      <w:pPr>
        <w:widowControl w:val="0"/>
        <w:tabs>
          <w:tab w:val="left" w:pos="1276"/>
        </w:tabs>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Pr>
          <w:rFonts w:ascii="GHEA Grapalat" w:hAnsi="GHEA Grapalat"/>
        </w:rPr>
        <w:t>рассматривающего</w:t>
      </w:r>
      <w:proofErr w:type="spell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027D21">
      <w:pPr>
        <w:widowControl w:val="0"/>
        <w:tabs>
          <w:tab w:val="left" w:pos="1276"/>
        </w:tabs>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027D21">
      <w:pPr>
        <w:widowControl w:val="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r w:rsidR="00996C19" w:rsidRPr="009044F1">
        <w:rPr>
          <w:rFonts w:ascii="GHEA Grapalat" w:hAnsi="GHEA Grapalat"/>
        </w:rPr>
        <w:t>Лицо</w:t>
      </w:r>
      <w:proofErr w:type="spellEnd"/>
      <w:r w:rsidR="00996C19" w:rsidRPr="009044F1">
        <w:rPr>
          <w:rFonts w:ascii="GHEA Grapalat" w:hAnsi="GHEA Grapalat"/>
        </w:rPr>
        <w:t xml:space="preserve">, рассматривающее </w:t>
      </w:r>
      <w:r w:rsidR="00A31442">
        <w:rPr>
          <w:rFonts w:ascii="GHEA Grapalat" w:hAnsi="GHEA Grapalat"/>
        </w:rPr>
        <w:lastRenderedPageBreak/>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027D21">
      <w:pPr>
        <w:widowControl w:val="0"/>
        <w:jc w:val="center"/>
        <w:rPr>
          <w:rFonts w:ascii="GHEA Grapalat" w:hAnsi="GHEA Grapalat" w:cs="Sylfaen"/>
          <w:b/>
        </w:rPr>
      </w:pPr>
    </w:p>
    <w:p w:rsidR="00096865" w:rsidRPr="00374F4A" w:rsidRDefault="004373E3" w:rsidP="00027D21">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027D21">
      <w:pPr>
        <w:widowControl w:val="0"/>
        <w:jc w:val="center"/>
        <w:rPr>
          <w:rFonts w:ascii="GHEA Grapalat" w:hAnsi="GHEA Grapalat"/>
          <w:b/>
        </w:rPr>
      </w:pPr>
    </w:p>
    <w:p w:rsidR="00096865" w:rsidRPr="004821FD" w:rsidRDefault="00096865" w:rsidP="00027D21">
      <w:pPr>
        <w:widowControl w:val="0"/>
        <w:jc w:val="center"/>
        <w:rPr>
          <w:rFonts w:ascii="GHEA Grapalat" w:hAnsi="GHEA Grapalat"/>
        </w:rPr>
      </w:pPr>
    </w:p>
    <w:p w:rsidR="00ED2108" w:rsidRPr="00030DC1" w:rsidRDefault="00ED2108" w:rsidP="00027D21">
      <w:pPr>
        <w:pStyle w:val="BodyText"/>
        <w:widowControl w:val="0"/>
        <w:spacing w:after="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w:t>
      </w:r>
      <w:proofErr w:type="gramStart"/>
      <w:r w:rsidRPr="009044F1">
        <w:rPr>
          <w:rFonts w:ascii="GHEA Grapalat" w:hAnsi="GHEA Grapalat"/>
          <w:b/>
        </w:rPr>
        <w:t xml:space="preserve">НА </w:t>
      </w:r>
      <w:r>
        <w:rPr>
          <w:rFonts w:ascii="GHEA Grapalat" w:hAnsi="GHEA Grapalat"/>
          <w:b/>
        </w:rPr>
        <w:t xml:space="preserve"> </w:t>
      </w:r>
      <w:r w:rsidRPr="004B0B5A">
        <w:rPr>
          <w:rFonts w:ascii="GHEA Grapalat" w:hAnsi="GHEA Grapalat"/>
          <w:b/>
        </w:rPr>
        <w:t>ЗАПРОС</w:t>
      </w:r>
      <w:proofErr w:type="gramEnd"/>
      <w:r>
        <w:rPr>
          <w:rFonts w:ascii="GHEA Grapalat" w:hAnsi="GHEA Grapalat"/>
          <w:b/>
        </w:rPr>
        <w:t xml:space="preserve"> КО</w:t>
      </w:r>
      <w:r w:rsidRPr="004B0B5A">
        <w:rPr>
          <w:rFonts w:ascii="GHEA Grapalat" w:hAnsi="GHEA Grapalat"/>
          <w:b/>
        </w:rPr>
        <w:t>ТИ</w:t>
      </w:r>
      <w:r>
        <w:rPr>
          <w:rFonts w:ascii="GHEA Grapalat" w:hAnsi="GHEA Grapalat"/>
          <w:b/>
        </w:rPr>
        <w:t>Р</w:t>
      </w:r>
      <w:r w:rsidRPr="004B0B5A">
        <w:rPr>
          <w:rFonts w:ascii="GHEA Grapalat" w:hAnsi="GHEA Grapalat"/>
          <w:b/>
        </w:rPr>
        <w:t>ОВОК</w:t>
      </w:r>
      <w:r w:rsidRPr="009044F1">
        <w:rPr>
          <w:rFonts w:ascii="GHEA Grapalat" w:hAnsi="GHEA Grapalat"/>
          <w:b/>
        </w:rPr>
        <w:t xml:space="preserve"> </w:t>
      </w:r>
    </w:p>
    <w:p w:rsidR="00ED2108" w:rsidRPr="00ED2108" w:rsidRDefault="00ED2108" w:rsidP="00027D21">
      <w:pPr>
        <w:widowControl w:val="0"/>
        <w:jc w:val="center"/>
        <w:rPr>
          <w:rFonts w:ascii="GHEA Grapalat" w:hAnsi="GHEA Grapalat"/>
        </w:rPr>
      </w:pPr>
    </w:p>
    <w:p w:rsidR="00096865" w:rsidRPr="009044F1" w:rsidRDefault="008D5016" w:rsidP="00027D21">
      <w:pPr>
        <w:widowControl w:val="0"/>
        <w:jc w:val="center"/>
        <w:rPr>
          <w:rFonts w:ascii="GHEA Grapalat" w:hAnsi="GHEA Grapalat"/>
          <w:b/>
        </w:rPr>
      </w:pPr>
      <w:r w:rsidRPr="009044F1">
        <w:rPr>
          <w:rFonts w:ascii="GHEA Grapalat" w:hAnsi="GHEA Grapalat"/>
          <w:b/>
        </w:rPr>
        <w:t>1. ОБЩИЕ ПОЛОЖЕНИЯ</w:t>
      </w:r>
    </w:p>
    <w:p w:rsidR="00096865" w:rsidRPr="009044F1" w:rsidRDefault="00096865" w:rsidP="00027D21">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027D21">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027D21">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027D21">
      <w:pPr>
        <w:widowControl w:val="0"/>
        <w:jc w:val="center"/>
        <w:rPr>
          <w:rFonts w:ascii="GHEA Grapalat" w:hAnsi="GHEA Grapalat"/>
          <w:b/>
        </w:rPr>
      </w:pPr>
      <w:r w:rsidRPr="009044F1">
        <w:rPr>
          <w:rFonts w:ascii="GHEA Grapalat" w:hAnsi="GHEA Grapalat"/>
          <w:b/>
        </w:rPr>
        <w:t>2. ЗАЯВКА НА ПРОЦЕДУРУ</w:t>
      </w:r>
    </w:p>
    <w:p w:rsidR="00DE4E15" w:rsidRDefault="00DE4E15" w:rsidP="00027D21">
      <w:pPr>
        <w:widowControl w:val="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027D21">
      <w:pPr>
        <w:widowControl w:val="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027D21">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027D21">
      <w:pPr>
        <w:widowControl w:val="0"/>
        <w:tabs>
          <w:tab w:val="left" w:pos="1134"/>
        </w:tabs>
        <w:ind w:firstLine="567"/>
        <w:jc w:val="both"/>
        <w:rPr>
          <w:rFonts w:ascii="GHEA Grapalat" w:hAnsi="GHEA Grapalat"/>
        </w:rPr>
      </w:pPr>
      <w:proofErr w:type="gramStart"/>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027D21">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7"/>
        <w:t>15</w:t>
      </w:r>
    </w:p>
    <w:p w:rsidR="00E67BA7" w:rsidRDefault="00096865" w:rsidP="00027D21">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1" w:author="Vardan" w:date="2020-06-03T18:32:00Z">
        <w:r w:rsidR="002C0665" w:rsidDel="00C14716">
          <w:rPr>
            <w:rFonts w:ascii="GHEA Grapalat" w:hAnsi="GHEA Grapalat"/>
          </w:rPr>
          <w:delText>,</w:delText>
        </w:r>
      </w:del>
      <w:ins w:id="2"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027D21">
      <w:pPr>
        <w:pStyle w:val="norm"/>
        <w:widowControl w:val="0"/>
        <w:tabs>
          <w:tab w:val="left" w:pos="1134"/>
        </w:tabs>
        <w:spacing w:line="240"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027D21">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027D21">
      <w:pPr>
        <w:ind w:firstLine="567"/>
        <w:jc w:val="both"/>
        <w:rPr>
          <w:rFonts w:ascii="GHEA Grapalat" w:hAnsi="GHEA Grapalat"/>
        </w:rPr>
      </w:pPr>
    </w:p>
    <w:p w:rsidR="00F27A50" w:rsidRPr="00FF3E38" w:rsidRDefault="006F2D9C" w:rsidP="00027D21">
      <w:pPr>
        <w:pStyle w:val="norm"/>
        <w:widowControl w:val="0"/>
        <w:tabs>
          <w:tab w:val="left" w:pos="1134"/>
        </w:tabs>
        <w:spacing w:line="240"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FootnoteReference"/>
          <w:rFonts w:ascii="GHEA Grapalat" w:hAnsi="GHEA Grapalat"/>
          <w:sz w:val="24"/>
          <w:szCs w:val="24"/>
        </w:rPr>
        <w:footnoteReference w:customMarkFollows="1" w:id="8"/>
        <w:t>17</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8B1F31" w:rsidRDefault="008B1F31" w:rsidP="00027D21">
      <w:pPr>
        <w:widowControl w:val="0"/>
        <w:jc w:val="center"/>
        <w:rPr>
          <w:rFonts w:ascii="GHEA Grapalat" w:hAnsi="GHEA Grapalat"/>
          <w:b/>
        </w:rPr>
      </w:pPr>
    </w:p>
    <w:p w:rsidR="008B1F31" w:rsidRDefault="008B1F31" w:rsidP="00027D21">
      <w:pPr>
        <w:widowControl w:val="0"/>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027D21">
      <w:pPr>
        <w:widowControl w:val="0"/>
        <w:tabs>
          <w:tab w:val="left" w:pos="1134"/>
        </w:tabs>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027D21">
      <w:pPr>
        <w:widowControl w:val="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w:t>
      </w:r>
      <w:proofErr w:type="gramStart"/>
      <w:r w:rsidRPr="002658C9">
        <w:rPr>
          <w:rFonts w:ascii="GHEA Grapalat" w:hAnsi="GHEA Grapalat"/>
        </w:rPr>
        <w:t>документы</w:t>
      </w:r>
      <w:proofErr w:type="gramEnd"/>
      <w:r w:rsidRPr="002658C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w:t>
      </w:r>
      <w:r w:rsidRPr="002658C9">
        <w:rPr>
          <w:rFonts w:ascii="GHEA Grapalat" w:hAnsi="GHEA Grapalat"/>
        </w:rPr>
        <w:lastRenderedPageBreak/>
        <w:t>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w:t>
      </w:r>
      <w:r w:rsidR="00A03F01">
        <w:rPr>
          <w:rFonts w:ascii="GHEA Grapalat" w:hAnsi="GHEA Grapalat"/>
        </w:rPr>
        <w:t>ригинала) и копий в</w:t>
      </w:r>
      <w:r w:rsidR="00A03F01" w:rsidRPr="00A03F01">
        <w:rPr>
          <w:rFonts w:ascii="GHEA Grapalat" w:hAnsi="GHEA Grapalat"/>
        </w:rPr>
        <w:t xml:space="preserve"> 2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027D21">
      <w:pPr>
        <w:widowControl w:val="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027D21">
      <w:pPr>
        <w:widowControl w:val="0"/>
        <w:tabs>
          <w:tab w:val="left" w:pos="1134"/>
        </w:tabs>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027D21">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027D21">
      <w:pPr>
        <w:widowControl w:val="0"/>
        <w:tabs>
          <w:tab w:val="left" w:pos="1134"/>
          <w:tab w:val="left" w:pos="628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027D21">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027D21">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027D21">
      <w:pPr>
        <w:widowControl w:val="0"/>
        <w:tabs>
          <w:tab w:val="left" w:pos="1134"/>
        </w:tabs>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280DB4" w:rsidRPr="004821FD" w:rsidRDefault="00280DB4" w:rsidP="00027D21">
      <w:pPr>
        <w:pStyle w:val="norm"/>
        <w:widowControl w:val="0"/>
        <w:spacing w:line="240" w:lineRule="auto"/>
        <w:ind w:firstLine="284"/>
        <w:jc w:val="right"/>
        <w:rPr>
          <w:rFonts w:ascii="GHEA Grapalat" w:hAnsi="GHEA Grapalat"/>
          <w:b/>
          <w:sz w:val="24"/>
          <w:szCs w:val="24"/>
        </w:rPr>
      </w:pPr>
    </w:p>
    <w:p w:rsidR="00027D21" w:rsidRPr="00E02682" w:rsidRDefault="00027D21" w:rsidP="00027D21">
      <w:pPr>
        <w:pStyle w:val="norm"/>
        <w:widowControl w:val="0"/>
        <w:spacing w:line="240" w:lineRule="auto"/>
        <w:ind w:firstLine="284"/>
        <w:jc w:val="right"/>
        <w:rPr>
          <w:rFonts w:ascii="GHEA Grapalat" w:hAnsi="GHEA Grapalat"/>
          <w:b/>
          <w:sz w:val="24"/>
          <w:szCs w:val="24"/>
        </w:rPr>
      </w:pPr>
    </w:p>
    <w:p w:rsidR="00027D21" w:rsidRPr="00E02682" w:rsidRDefault="00027D21" w:rsidP="00027D21">
      <w:pPr>
        <w:pStyle w:val="norm"/>
        <w:widowControl w:val="0"/>
        <w:spacing w:line="240" w:lineRule="auto"/>
        <w:ind w:firstLine="284"/>
        <w:jc w:val="right"/>
        <w:rPr>
          <w:rFonts w:ascii="GHEA Grapalat" w:hAnsi="GHEA Grapalat"/>
          <w:b/>
          <w:sz w:val="24"/>
          <w:szCs w:val="24"/>
        </w:rPr>
      </w:pPr>
    </w:p>
    <w:p w:rsidR="00027D21" w:rsidRPr="00E02682" w:rsidRDefault="00027D21" w:rsidP="00027D21">
      <w:pPr>
        <w:pStyle w:val="norm"/>
        <w:widowControl w:val="0"/>
        <w:spacing w:line="240" w:lineRule="auto"/>
        <w:ind w:firstLine="284"/>
        <w:jc w:val="right"/>
        <w:rPr>
          <w:rFonts w:ascii="GHEA Grapalat" w:hAnsi="GHEA Grapalat"/>
          <w:b/>
          <w:sz w:val="24"/>
          <w:szCs w:val="24"/>
        </w:rPr>
      </w:pPr>
    </w:p>
    <w:p w:rsidR="00027D21" w:rsidRPr="00E02682" w:rsidRDefault="00027D21" w:rsidP="00027D21">
      <w:pPr>
        <w:pStyle w:val="norm"/>
        <w:widowControl w:val="0"/>
        <w:spacing w:line="240" w:lineRule="auto"/>
        <w:ind w:firstLine="284"/>
        <w:jc w:val="right"/>
        <w:rPr>
          <w:rFonts w:ascii="GHEA Grapalat" w:hAnsi="GHEA Grapalat"/>
          <w:b/>
          <w:sz w:val="24"/>
          <w:szCs w:val="24"/>
        </w:rPr>
      </w:pPr>
    </w:p>
    <w:p w:rsidR="00027D21" w:rsidRPr="00E02682" w:rsidRDefault="00027D21" w:rsidP="00027D21">
      <w:pPr>
        <w:pStyle w:val="norm"/>
        <w:widowControl w:val="0"/>
        <w:spacing w:line="240" w:lineRule="auto"/>
        <w:ind w:firstLine="284"/>
        <w:jc w:val="right"/>
        <w:rPr>
          <w:rFonts w:ascii="GHEA Grapalat" w:hAnsi="GHEA Grapalat"/>
          <w:b/>
          <w:sz w:val="24"/>
          <w:szCs w:val="24"/>
        </w:rPr>
      </w:pPr>
    </w:p>
    <w:p w:rsidR="00B2572B" w:rsidRPr="00374F4A" w:rsidRDefault="00B2572B" w:rsidP="00027D21">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D357CF" w:rsidRDefault="00B2572B" w:rsidP="00027D21">
      <w:pPr>
        <w:pStyle w:val="BodyTextIndent3"/>
        <w:widowControl w:val="0"/>
        <w:spacing w:line="240" w:lineRule="auto"/>
        <w:jc w:val="right"/>
        <w:rPr>
          <w:rFonts w:ascii="GHEA Grapalat" w:hAnsi="GHEA Grapalat" w:cs="Arial"/>
          <w:b/>
          <w:sz w:val="22"/>
          <w:szCs w:val="22"/>
        </w:rPr>
      </w:pPr>
      <w:r w:rsidRPr="00BF4E90">
        <w:rPr>
          <w:rFonts w:ascii="GHEA Grapalat" w:hAnsi="GHEA Grapalat"/>
          <w:b/>
          <w:sz w:val="24"/>
          <w:szCs w:val="24"/>
        </w:rPr>
        <w:t xml:space="preserve">к Приглашению </w:t>
      </w:r>
      <w:r w:rsidR="0079767A">
        <w:rPr>
          <w:rFonts w:ascii="GHEA Grapalat" w:hAnsi="GHEA Grapalat"/>
          <w:b/>
          <w:sz w:val="24"/>
          <w:szCs w:val="24"/>
        </w:rPr>
        <w:t xml:space="preserve">на </w:t>
      </w:r>
      <w:r w:rsidR="0079767A" w:rsidRPr="000F0CA8">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AF6581">
        <w:rPr>
          <w:rFonts w:ascii="GHEA Grapalat" w:hAnsi="GHEA Grapalat" w:cs="Sylfaen"/>
          <w:i/>
          <w:color w:val="222222"/>
          <w:shd w:val="clear" w:color="auto" w:fill="FFFFFF"/>
        </w:rPr>
        <w:t>ԴՊՐ</w:t>
      </w:r>
      <w:r w:rsidR="00AF6581">
        <w:rPr>
          <w:rFonts w:ascii="GHEA Grapalat" w:hAnsi="GHEA Grapalat" w:cs="Arial"/>
          <w:i/>
          <w:color w:val="222222"/>
          <w:shd w:val="clear" w:color="auto" w:fill="FFFFFF"/>
          <w:lang w:val="af-ZA"/>
        </w:rPr>
        <w:t xml:space="preserve"> </w:t>
      </w:r>
      <w:r w:rsidR="00AF6581">
        <w:rPr>
          <w:rFonts w:ascii="GHEA Grapalat" w:hAnsi="GHEA Grapalat" w:cs="Sylfaen"/>
          <w:i/>
          <w:color w:val="222222"/>
          <w:shd w:val="clear" w:color="auto" w:fill="FFFFFF"/>
        </w:rPr>
        <w:t>ԹԻՎ</w:t>
      </w:r>
      <w:r w:rsidR="00AF6581">
        <w:rPr>
          <w:rFonts w:ascii="GHEA Grapalat" w:hAnsi="GHEA Grapalat" w:cs="Arial"/>
          <w:i/>
          <w:color w:val="222222"/>
          <w:shd w:val="clear" w:color="auto" w:fill="FFFFFF"/>
          <w:lang w:val="af-ZA"/>
        </w:rPr>
        <w:t xml:space="preserve"> 145-</w:t>
      </w:r>
      <w:r w:rsidR="00AF6581">
        <w:rPr>
          <w:rFonts w:ascii="GHEA Grapalat" w:hAnsi="GHEA Grapalat" w:cs="Sylfaen"/>
          <w:i/>
          <w:color w:val="222222"/>
          <w:shd w:val="clear" w:color="auto" w:fill="FFFFFF"/>
        </w:rPr>
        <w:t>ԳՀԱՇՁԲ</w:t>
      </w:r>
      <w:r w:rsidR="00AF6581">
        <w:rPr>
          <w:rFonts w:ascii="GHEA Grapalat" w:hAnsi="GHEA Grapalat" w:cs="Arial"/>
          <w:i/>
          <w:color w:val="222222"/>
          <w:shd w:val="clear" w:color="auto" w:fill="FFFFFF"/>
          <w:lang w:val="af-ZA"/>
        </w:rPr>
        <w:t>-21/0</w:t>
      </w:r>
      <w:r w:rsidR="00527604">
        <w:rPr>
          <w:rFonts w:ascii="GHEA Grapalat" w:hAnsi="GHEA Grapalat" w:cs="Arial"/>
          <w:i/>
          <w:color w:val="222222"/>
          <w:shd w:val="clear" w:color="auto" w:fill="FFFFFF"/>
          <w:lang w:val="af-ZA"/>
        </w:rPr>
        <w:t>2</w:t>
      </w:r>
    </w:p>
    <w:p w:rsidR="00B2572B" w:rsidRPr="00374F4A" w:rsidRDefault="00B2572B" w:rsidP="00027D21">
      <w:pPr>
        <w:widowControl w:val="0"/>
        <w:jc w:val="center"/>
        <w:rPr>
          <w:rFonts w:ascii="GHEA Grapalat" w:hAnsi="GHEA Grapalat" w:cs="Sylfaen"/>
          <w:b/>
        </w:rPr>
      </w:pPr>
    </w:p>
    <w:p w:rsidR="00B2572B" w:rsidRPr="00374F4A" w:rsidRDefault="00B2572B" w:rsidP="00027D21">
      <w:pPr>
        <w:widowControl w:val="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rsidR="00B2572B" w:rsidRPr="00374F4A" w:rsidRDefault="003974DD" w:rsidP="00027D21">
      <w:pPr>
        <w:pStyle w:val="Heading6"/>
        <w:keepNext w:val="0"/>
        <w:widowControl w:val="0"/>
        <w:jc w:val="center"/>
        <w:rPr>
          <w:rFonts w:ascii="GHEA Grapalat" w:hAnsi="GHEA Grapalat" w:cs="Arial"/>
          <w:color w:val="auto"/>
          <w:sz w:val="24"/>
          <w:szCs w:val="24"/>
        </w:rPr>
      </w:pPr>
      <w:proofErr w:type="gramStart"/>
      <w:r>
        <w:rPr>
          <w:rFonts w:ascii="GHEA Grapalat" w:hAnsi="GHEA Grapalat"/>
          <w:color w:val="auto"/>
          <w:sz w:val="24"/>
          <w:szCs w:val="24"/>
        </w:rPr>
        <w:t xml:space="preserve">на </w:t>
      </w:r>
      <w:r w:rsidRPr="00E97FBC">
        <w:rPr>
          <w:rFonts w:ascii="GHEA Grapalat" w:hAnsi="GHEA Grapalat"/>
          <w:color w:val="auto"/>
          <w:sz w:val="24"/>
          <w:szCs w:val="24"/>
        </w:rPr>
        <w:t xml:space="preserve"> участие</w:t>
      </w:r>
      <w:proofErr w:type="gramEnd"/>
      <w:r w:rsidRPr="00E97FBC">
        <w:rPr>
          <w:rFonts w:ascii="GHEA Grapalat" w:hAnsi="GHEA Grapalat"/>
          <w:color w:val="auto"/>
          <w:sz w:val="24"/>
          <w:szCs w:val="24"/>
        </w:rPr>
        <w:t xml:space="preserve"> в</w:t>
      </w:r>
      <w:r w:rsidRPr="00E97FBC">
        <w:rPr>
          <w:rFonts w:ascii="GHEA Grapalat" w:hAnsi="GHEA Grapalat"/>
          <w:sz w:val="24"/>
          <w:szCs w:val="24"/>
        </w:rPr>
        <w:t xml:space="preserve"> запрос</w:t>
      </w:r>
      <w:r w:rsidRPr="00E97FBC">
        <w:rPr>
          <w:rFonts w:ascii="GHEA Grapalat" w:hAnsi="GHEA Grapalat"/>
          <w:color w:val="auto"/>
          <w:sz w:val="24"/>
          <w:szCs w:val="24"/>
        </w:rPr>
        <w:t xml:space="preserve">е </w:t>
      </w:r>
      <w:r w:rsidRPr="00E97FBC">
        <w:rPr>
          <w:rFonts w:ascii="GHEA Grapalat" w:hAnsi="GHEA Grapalat"/>
          <w:sz w:val="24"/>
          <w:szCs w:val="24"/>
        </w:rPr>
        <w:t xml:space="preserve"> </w:t>
      </w:r>
      <w:r w:rsidR="00B2572B" w:rsidRPr="00374F4A">
        <w:rPr>
          <w:rFonts w:ascii="GHEA Grapalat" w:hAnsi="GHEA Grapalat"/>
          <w:color w:val="auto"/>
          <w:sz w:val="24"/>
          <w:szCs w:val="24"/>
        </w:rPr>
        <w:t>конкурсе</w:t>
      </w:r>
      <w:r w:rsidR="00AA7117" w:rsidRPr="00374F4A">
        <w:rPr>
          <w:rFonts w:ascii="GHEA Grapalat" w:hAnsi="GHEA Grapalat"/>
          <w:color w:val="auto"/>
          <w:sz w:val="24"/>
          <w:szCs w:val="24"/>
        </w:rPr>
        <w:t xml:space="preserve"> </w:t>
      </w:r>
    </w:p>
    <w:p w:rsidR="00B2572B" w:rsidRPr="00374F4A" w:rsidRDefault="00B2572B" w:rsidP="00027D21">
      <w:pPr>
        <w:widowControl w:val="0"/>
        <w:jc w:val="center"/>
        <w:rPr>
          <w:rFonts w:ascii="GHEA Grapalat" w:hAnsi="GHEA Grapalat"/>
        </w:rPr>
      </w:pPr>
    </w:p>
    <w:p w:rsidR="00374F4A" w:rsidRPr="00C4157A" w:rsidRDefault="00374F4A" w:rsidP="00027D21">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027D21">
      <w:pPr>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027D21">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027D21">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DB7FD8" w:rsidRDefault="00374F4A" w:rsidP="00027D21">
      <w:pPr>
        <w:jc w:val="both"/>
        <w:rPr>
          <w:rFonts w:ascii="GHEA Grapalat" w:hAnsi="GHEA Grapalat" w:cs="Sylfaen"/>
          <w:sz w:val="22"/>
          <w:szCs w:val="22"/>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AF6581">
        <w:rPr>
          <w:rFonts w:ascii="GHEA Grapalat" w:hAnsi="GHEA Grapalat" w:cs="Sylfaen"/>
          <w:i/>
          <w:color w:val="222222"/>
          <w:shd w:val="clear" w:color="auto" w:fill="FFFFFF"/>
        </w:rPr>
        <w:t>ԴՊՐ</w:t>
      </w:r>
      <w:r w:rsidR="00AF6581">
        <w:rPr>
          <w:rFonts w:ascii="GHEA Grapalat" w:hAnsi="GHEA Grapalat" w:cs="Arial"/>
          <w:i/>
          <w:color w:val="222222"/>
          <w:shd w:val="clear" w:color="auto" w:fill="FFFFFF"/>
          <w:lang w:val="af-ZA"/>
        </w:rPr>
        <w:t xml:space="preserve"> </w:t>
      </w:r>
      <w:r w:rsidR="00AF6581">
        <w:rPr>
          <w:rFonts w:ascii="GHEA Grapalat" w:hAnsi="GHEA Grapalat" w:cs="Sylfaen"/>
          <w:i/>
          <w:color w:val="222222"/>
          <w:shd w:val="clear" w:color="auto" w:fill="FFFFFF"/>
        </w:rPr>
        <w:t>ԹԻՎ</w:t>
      </w:r>
      <w:r w:rsidR="00AF6581">
        <w:rPr>
          <w:rFonts w:ascii="GHEA Grapalat" w:hAnsi="GHEA Grapalat" w:cs="Arial"/>
          <w:i/>
          <w:color w:val="222222"/>
          <w:shd w:val="clear" w:color="auto" w:fill="FFFFFF"/>
          <w:lang w:val="af-ZA"/>
        </w:rPr>
        <w:t xml:space="preserve"> 145-</w:t>
      </w:r>
      <w:r w:rsidR="00AF6581">
        <w:rPr>
          <w:rFonts w:ascii="GHEA Grapalat" w:hAnsi="GHEA Grapalat" w:cs="Sylfaen"/>
          <w:i/>
          <w:color w:val="222222"/>
          <w:shd w:val="clear" w:color="auto" w:fill="FFFFFF"/>
        </w:rPr>
        <w:t>ԳՀԱՇՁԲ</w:t>
      </w:r>
      <w:r w:rsidR="00AF6581">
        <w:rPr>
          <w:rFonts w:ascii="GHEA Grapalat" w:hAnsi="GHEA Grapalat" w:cs="Arial"/>
          <w:i/>
          <w:color w:val="222222"/>
          <w:shd w:val="clear" w:color="auto" w:fill="FFFFFF"/>
          <w:lang w:val="af-ZA"/>
        </w:rPr>
        <w:t>-21/0</w:t>
      </w:r>
      <w:r w:rsidR="00527604">
        <w:rPr>
          <w:rFonts w:ascii="GHEA Grapalat" w:hAnsi="GHEA Grapalat" w:cs="Arial"/>
          <w:i/>
          <w:color w:val="222222"/>
          <w:shd w:val="clear" w:color="auto" w:fill="FFFFFF"/>
          <w:lang w:val="af-ZA"/>
        </w:rPr>
        <w:t>2</w:t>
      </w:r>
    </w:p>
    <w:p w:rsidR="00374F4A" w:rsidRPr="00C4157A" w:rsidRDefault="00374F4A" w:rsidP="00027D21">
      <w:pPr>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FA5E0A" w:rsidP="00027D21">
      <w:pPr>
        <w:jc w:val="both"/>
        <w:rPr>
          <w:rFonts w:ascii="GHEA Grapalat" w:hAnsi="GHEA Grapalat"/>
        </w:rPr>
      </w:pPr>
      <w:r>
        <w:rPr>
          <w:rFonts w:ascii="GHEA Grapalat" w:hAnsi="GHEA Grapalat"/>
        </w:rPr>
        <w:t>запр</w:t>
      </w:r>
      <w:r w:rsidRPr="001C0F69">
        <w:rPr>
          <w:rFonts w:ascii="GHEA Grapalat" w:hAnsi="GHEA Grapalat"/>
        </w:rPr>
        <w:t>о</w:t>
      </w:r>
      <w:r w:rsidRPr="00601733">
        <w:rPr>
          <w:rFonts w:ascii="GHEA Grapalat" w:hAnsi="GHEA Grapalat"/>
        </w:rPr>
        <w:t xml:space="preserve">с </w:t>
      </w:r>
      <w:proofErr w:type="gramStart"/>
      <w:r w:rsidRPr="00601733">
        <w:rPr>
          <w:rFonts w:ascii="GHEA Grapalat" w:hAnsi="GHEA Grapalat"/>
        </w:rPr>
        <w:t>котировок</w:t>
      </w:r>
      <w:r w:rsidRPr="005437F6">
        <w:rPr>
          <w:rFonts w:ascii="GHEA Grapalat" w:hAnsi="GHEA Grapalat"/>
        </w:rPr>
        <w:t xml:space="preserve"> </w:t>
      </w:r>
      <w:r w:rsidR="00374F4A" w:rsidRPr="005437F6">
        <w:rPr>
          <w:rFonts w:ascii="GHEA Grapalat" w:hAnsi="GHEA Grapalat"/>
        </w:rPr>
        <w:t xml:space="preserve"> </w:t>
      </w:r>
      <w:r w:rsidR="00374F4A" w:rsidRPr="00DA5EA0">
        <w:rPr>
          <w:rFonts w:ascii="GHEA Grapalat" w:hAnsi="GHEA Grapalat"/>
        </w:rPr>
        <w:t>и</w:t>
      </w:r>
      <w:proofErr w:type="gramEnd"/>
      <w:r w:rsidR="00374F4A" w:rsidRPr="00DA5EA0">
        <w:rPr>
          <w:rFonts w:ascii="GHEA Grapalat" w:hAnsi="GHEA Grapalat"/>
        </w:rPr>
        <w:t xml:space="preserve"> в соответствии с требованиями приглашения подает заявку.</w:t>
      </w:r>
    </w:p>
    <w:p w:rsidR="00374F4A" w:rsidRPr="002B75BF" w:rsidRDefault="00374F4A" w:rsidP="00027D21">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027D21">
      <w:pPr>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027D21">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027D21">
      <w:pPr>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027D21">
      <w:pPr>
        <w:jc w:val="both"/>
        <w:rPr>
          <w:rFonts w:ascii="GHEA Grapalat" w:hAnsi="GHEA Grapalat"/>
        </w:rPr>
      </w:pPr>
    </w:p>
    <w:p w:rsidR="000612B9" w:rsidRDefault="004F0CAA" w:rsidP="00027D21">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27D21">
      <w:pPr>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027D21">
      <w:pPr>
        <w:jc w:val="both"/>
        <w:rPr>
          <w:rFonts w:ascii="GHEA Grapalat" w:hAnsi="GHEA Grapalat"/>
        </w:rPr>
      </w:pPr>
    </w:p>
    <w:p w:rsidR="00374F4A" w:rsidRPr="00B443ED" w:rsidRDefault="00374F4A" w:rsidP="00027D21">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027D21">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027D21">
      <w:pPr>
        <w:jc w:val="both"/>
        <w:rPr>
          <w:rFonts w:ascii="GHEA Grapalat" w:hAnsi="GHEA Grapalat"/>
        </w:rPr>
      </w:pPr>
    </w:p>
    <w:p w:rsidR="00374F4A" w:rsidRPr="008E7F24" w:rsidRDefault="00B138F3" w:rsidP="00027D21">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027D21">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027D21">
      <w:pPr>
        <w:jc w:val="both"/>
        <w:rPr>
          <w:rFonts w:ascii="GHEA Grapalat" w:hAnsi="GHEA Grapalat"/>
        </w:rPr>
      </w:pPr>
    </w:p>
    <w:p w:rsidR="009E1181" w:rsidRDefault="00F96993" w:rsidP="00027D21">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027D21">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027D21">
      <w:pPr>
        <w:jc w:val="both"/>
        <w:rPr>
          <w:rFonts w:ascii="GHEA Grapalat" w:hAnsi="GHEA Grapalat"/>
          <w:sz w:val="18"/>
          <w:szCs w:val="18"/>
        </w:rPr>
      </w:pPr>
    </w:p>
    <w:p w:rsidR="00B16483" w:rsidRPr="00B16483" w:rsidRDefault="00B16483" w:rsidP="00027D21">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027D21">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027D21">
      <w:pPr>
        <w:tabs>
          <w:tab w:val="left" w:pos="7371"/>
        </w:tabs>
        <w:ind w:left="3544" w:firstLine="3"/>
        <w:jc w:val="both"/>
        <w:rPr>
          <w:rFonts w:ascii="GHEA Grapalat" w:hAnsi="GHEA Grapalat"/>
          <w:sz w:val="16"/>
        </w:rPr>
      </w:pPr>
    </w:p>
    <w:p w:rsidR="006B3E56" w:rsidRDefault="006B3E56" w:rsidP="00027D21">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027D21">
      <w:pPr>
        <w:widowControl w:val="0"/>
        <w:ind w:left="2835"/>
        <w:jc w:val="both"/>
        <w:rPr>
          <w:rFonts w:ascii="GHEA Grapalat" w:hAnsi="GHEA Grapalat"/>
          <w:sz w:val="16"/>
        </w:rPr>
      </w:pPr>
      <w:r>
        <w:rPr>
          <w:rFonts w:ascii="GHEA Grapalat" w:hAnsi="GHEA Grapalat"/>
          <w:sz w:val="16"/>
        </w:rPr>
        <w:t>наименование участника</w:t>
      </w:r>
    </w:p>
    <w:p w:rsidR="006B3E56" w:rsidRDefault="006B3E56" w:rsidP="00027D21">
      <w:pPr>
        <w:pStyle w:val="ListParagraph"/>
        <w:widowControl w:val="0"/>
        <w:numPr>
          <w:ilvl w:val="0"/>
          <w:numId w:val="21"/>
        </w:numPr>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sidR="00727296">
        <w:rPr>
          <w:rFonts w:ascii="GHEA Grapalat" w:hAnsi="GHEA Grapalat"/>
        </w:rPr>
        <w:t xml:space="preserve"> под кодом </w:t>
      </w:r>
      <w:r w:rsidR="00AF6581">
        <w:rPr>
          <w:rFonts w:ascii="GHEA Grapalat" w:hAnsi="GHEA Grapalat" w:cs="Sylfaen"/>
          <w:i/>
          <w:color w:val="222222"/>
          <w:shd w:val="clear" w:color="auto" w:fill="FFFFFF"/>
        </w:rPr>
        <w:t>ԴՊՐ</w:t>
      </w:r>
      <w:r w:rsidR="00AF6581">
        <w:rPr>
          <w:rFonts w:ascii="GHEA Grapalat" w:hAnsi="GHEA Grapalat" w:cs="Arial"/>
          <w:i/>
          <w:color w:val="222222"/>
          <w:shd w:val="clear" w:color="auto" w:fill="FFFFFF"/>
          <w:lang w:val="af-ZA"/>
        </w:rPr>
        <w:t xml:space="preserve"> </w:t>
      </w:r>
      <w:r w:rsidR="00AF6581">
        <w:rPr>
          <w:rFonts w:ascii="GHEA Grapalat" w:hAnsi="GHEA Grapalat" w:cs="Sylfaen"/>
          <w:i/>
          <w:color w:val="222222"/>
          <w:shd w:val="clear" w:color="auto" w:fill="FFFFFF"/>
        </w:rPr>
        <w:t>ԹԻՎ</w:t>
      </w:r>
      <w:r w:rsidR="00AF6581">
        <w:rPr>
          <w:rFonts w:ascii="GHEA Grapalat" w:hAnsi="GHEA Grapalat" w:cs="Arial"/>
          <w:i/>
          <w:color w:val="222222"/>
          <w:shd w:val="clear" w:color="auto" w:fill="FFFFFF"/>
          <w:lang w:val="af-ZA"/>
        </w:rPr>
        <w:t xml:space="preserve"> 145-</w:t>
      </w:r>
      <w:r w:rsidR="00AF6581">
        <w:rPr>
          <w:rFonts w:ascii="GHEA Grapalat" w:hAnsi="GHEA Grapalat" w:cs="Sylfaen"/>
          <w:i/>
          <w:color w:val="222222"/>
          <w:shd w:val="clear" w:color="auto" w:fill="FFFFFF"/>
        </w:rPr>
        <w:t>ԳՀԱՇՁԲ</w:t>
      </w:r>
      <w:r w:rsidR="00AF6581">
        <w:rPr>
          <w:rFonts w:ascii="GHEA Grapalat" w:hAnsi="GHEA Grapalat" w:cs="Arial"/>
          <w:i/>
          <w:color w:val="222222"/>
          <w:shd w:val="clear" w:color="auto" w:fill="FFFFFF"/>
          <w:lang w:val="af-ZA"/>
        </w:rPr>
        <w:t>-21/0</w:t>
      </w:r>
      <w:r w:rsidR="00527604">
        <w:rPr>
          <w:rFonts w:ascii="GHEA Grapalat" w:hAnsi="GHEA Grapalat" w:cs="Arial"/>
          <w:i/>
          <w:color w:val="222222"/>
          <w:shd w:val="clear" w:color="auto" w:fill="FFFFFF"/>
          <w:lang w:val="af-ZA"/>
        </w:rPr>
        <w:t>2</w:t>
      </w:r>
      <w:r w:rsidR="00AF6581" w:rsidRPr="004821FD">
        <w:rPr>
          <w:rFonts w:ascii="GHEA Grapalat" w:hAnsi="GHEA Grapalat"/>
          <w:sz w:val="22"/>
          <w:szCs w:val="22"/>
        </w:rPr>
        <w:t xml:space="preserve"> </w:t>
      </w:r>
      <w:proofErr w:type="gramStart"/>
      <w:r w:rsidRPr="004821FD">
        <w:rPr>
          <w:rFonts w:ascii="GHEA Grapalat" w:hAnsi="GHEA Grapalat"/>
          <w:sz w:val="22"/>
          <w:szCs w:val="22"/>
        </w:rPr>
        <w:t>*,</w:t>
      </w:r>
      <w:r w:rsidR="00A90FCD" w:rsidRPr="004821FD">
        <w:rPr>
          <w:rFonts w:ascii="GHEA Grapalat" w:hAnsi="GHEA Grapalat"/>
          <w:sz w:val="22"/>
          <w:szCs w:val="22"/>
        </w:rPr>
        <w:t>и</w:t>
      </w:r>
      <w:proofErr w:type="gramEnd"/>
      <w:r w:rsidR="00A90FCD" w:rsidRPr="004821FD">
        <w:rPr>
          <w:rFonts w:ascii="GHEA Grapalat" w:hAnsi="GHEA Grapalat"/>
        </w:rPr>
        <w:t xml:space="preserve"> обязуется в случае признания </w:t>
      </w:r>
      <w:r w:rsidR="00BF09F8" w:rsidRPr="004821FD">
        <w:rPr>
          <w:rFonts w:ascii="GHEA Grapalat" w:hAnsi="GHEA Grapalat"/>
        </w:rPr>
        <w:t>отобранным</w:t>
      </w:r>
      <w:r w:rsidR="00A90FCD" w:rsidRPr="004821FD">
        <w:rPr>
          <w:rFonts w:ascii="GHEA Grapalat" w:hAnsi="GHEA Grapalat"/>
        </w:rPr>
        <w:t xml:space="preserve"> участником в порядке и сроки</w:t>
      </w:r>
      <w:r w:rsidR="00A90FCD">
        <w:rPr>
          <w:rFonts w:ascii="GHEA Grapalat" w:hAnsi="GHEA Grapalat"/>
        </w:rPr>
        <w:t xml:space="preserve">,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w:t>
      </w:r>
      <w:r w:rsidR="00952531" w:rsidRPr="00063FC7">
        <w:rPr>
          <w:rFonts w:ascii="GHEA Grapalat" w:hAnsi="GHEA Grapalat"/>
        </w:rPr>
        <w:t>представить обеспечение квалификации</w:t>
      </w:r>
      <w:r w:rsidR="00727466" w:rsidRPr="00063FC7">
        <w:rPr>
          <w:rFonts w:ascii="GHEA Grapalat" w:hAnsi="GHEA Grapalat"/>
          <w:vertAlign w:val="superscript"/>
        </w:rPr>
        <w:t>16</w:t>
      </w:r>
      <w:r w:rsidR="00952531" w:rsidRPr="00063FC7">
        <w:rPr>
          <w:rFonts w:ascii="GHEA Grapalat" w:hAnsi="GHEA Grapalat"/>
        </w:rPr>
        <w:t>,</w:t>
      </w:r>
    </w:p>
    <w:p w:rsidR="006B3E56" w:rsidRPr="004821FD" w:rsidRDefault="006B3E56" w:rsidP="00027D21">
      <w:pPr>
        <w:pStyle w:val="ListParagraph"/>
        <w:widowControl w:val="0"/>
        <w:numPr>
          <w:ilvl w:val="0"/>
          <w:numId w:val="21"/>
        </w:numPr>
        <w:tabs>
          <w:tab w:val="left" w:pos="567"/>
        </w:tabs>
        <w:jc w:val="both"/>
        <w:rPr>
          <w:rFonts w:ascii="GHEA Grapalat" w:hAnsi="GHEA Grapalat" w:cs="Arial"/>
          <w:sz w:val="22"/>
          <w:szCs w:val="22"/>
        </w:rPr>
      </w:pPr>
      <w:r>
        <w:rPr>
          <w:rFonts w:ascii="GHEA Grapalat" w:hAnsi="GHEA Grapalat"/>
        </w:rPr>
        <w:t xml:space="preserve">в рамках участия в </w:t>
      </w:r>
      <w:r w:rsidR="00AF71D7">
        <w:rPr>
          <w:rFonts w:ascii="GHEA Grapalat" w:hAnsi="GHEA Grapalat"/>
        </w:rPr>
        <w:t>запр</w:t>
      </w:r>
      <w:r w:rsidR="00AF71D7" w:rsidRPr="001C0F69">
        <w:rPr>
          <w:rFonts w:ascii="GHEA Grapalat" w:hAnsi="GHEA Grapalat"/>
        </w:rPr>
        <w:t>о</w:t>
      </w:r>
      <w:r w:rsidR="00AF71D7" w:rsidRPr="00601733">
        <w:rPr>
          <w:rFonts w:ascii="GHEA Grapalat" w:hAnsi="GHEA Grapalat"/>
        </w:rPr>
        <w:t>с котировок</w:t>
      </w:r>
      <w:r w:rsidR="00305944">
        <w:rPr>
          <w:rFonts w:ascii="GHEA Grapalat" w:hAnsi="GHEA Grapalat"/>
        </w:rPr>
        <w:t xml:space="preserve"> </w:t>
      </w:r>
      <w:r w:rsidR="00727296">
        <w:rPr>
          <w:rFonts w:ascii="GHEA Grapalat" w:hAnsi="GHEA Grapalat"/>
        </w:rPr>
        <w:t xml:space="preserve">под кодом </w:t>
      </w:r>
      <w:r w:rsidR="00AF6581">
        <w:rPr>
          <w:rFonts w:ascii="GHEA Grapalat" w:hAnsi="GHEA Grapalat" w:cs="Sylfaen"/>
          <w:i/>
          <w:color w:val="222222"/>
          <w:shd w:val="clear" w:color="auto" w:fill="FFFFFF"/>
        </w:rPr>
        <w:t>ԴՊՐ</w:t>
      </w:r>
      <w:r w:rsidR="00AF6581">
        <w:rPr>
          <w:rFonts w:ascii="GHEA Grapalat" w:hAnsi="GHEA Grapalat" w:cs="Arial"/>
          <w:i/>
          <w:color w:val="222222"/>
          <w:shd w:val="clear" w:color="auto" w:fill="FFFFFF"/>
          <w:lang w:val="af-ZA"/>
        </w:rPr>
        <w:t xml:space="preserve"> </w:t>
      </w:r>
      <w:r w:rsidR="00AF6581">
        <w:rPr>
          <w:rFonts w:ascii="GHEA Grapalat" w:hAnsi="GHEA Grapalat" w:cs="Sylfaen"/>
          <w:i/>
          <w:color w:val="222222"/>
          <w:shd w:val="clear" w:color="auto" w:fill="FFFFFF"/>
        </w:rPr>
        <w:t>ԹԻՎ</w:t>
      </w:r>
      <w:r w:rsidR="00AF6581">
        <w:rPr>
          <w:rFonts w:ascii="GHEA Grapalat" w:hAnsi="GHEA Grapalat" w:cs="Arial"/>
          <w:i/>
          <w:color w:val="222222"/>
          <w:shd w:val="clear" w:color="auto" w:fill="FFFFFF"/>
          <w:lang w:val="af-ZA"/>
        </w:rPr>
        <w:t xml:space="preserve"> 145-</w:t>
      </w:r>
      <w:r w:rsidR="00AF6581">
        <w:rPr>
          <w:rFonts w:ascii="GHEA Grapalat" w:hAnsi="GHEA Grapalat" w:cs="Sylfaen"/>
          <w:i/>
          <w:color w:val="222222"/>
          <w:shd w:val="clear" w:color="auto" w:fill="FFFFFF"/>
        </w:rPr>
        <w:t>ԳՀԱՇՁԲ</w:t>
      </w:r>
      <w:r w:rsidR="00AF6581">
        <w:rPr>
          <w:rFonts w:ascii="GHEA Grapalat" w:hAnsi="GHEA Grapalat" w:cs="Arial"/>
          <w:i/>
          <w:color w:val="222222"/>
          <w:shd w:val="clear" w:color="auto" w:fill="FFFFFF"/>
          <w:lang w:val="af-ZA"/>
        </w:rPr>
        <w:t>-21/0</w:t>
      </w:r>
      <w:r w:rsidR="00527604">
        <w:rPr>
          <w:rFonts w:ascii="GHEA Grapalat" w:hAnsi="GHEA Grapalat" w:cs="Arial"/>
          <w:i/>
          <w:color w:val="222222"/>
          <w:shd w:val="clear" w:color="auto" w:fill="FFFFFF"/>
          <w:lang w:val="af-ZA"/>
        </w:rPr>
        <w:t>2</w:t>
      </w:r>
      <w:r w:rsidR="004821FD" w:rsidRPr="004821FD">
        <w:rPr>
          <w:rFonts w:ascii="GHEA Grapalat" w:hAnsi="GHEA Grapalat"/>
          <w:sz w:val="22"/>
          <w:szCs w:val="22"/>
        </w:rPr>
        <w:t>*,</w:t>
      </w:r>
    </w:p>
    <w:p w:rsidR="006B3E56" w:rsidRDefault="006B3E56" w:rsidP="00027D21">
      <w:pPr>
        <w:pStyle w:val="ListParagraph"/>
        <w:widowControl w:val="0"/>
        <w:numPr>
          <w:ilvl w:val="0"/>
          <w:numId w:val="22"/>
        </w:numPr>
        <w:tabs>
          <w:tab w:val="left" w:pos="567"/>
        </w:tabs>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027D21">
      <w:pPr>
        <w:pStyle w:val="ListParagraph"/>
        <w:widowControl w:val="0"/>
        <w:numPr>
          <w:ilvl w:val="0"/>
          <w:numId w:val="2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027D21">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027D21">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027D21">
      <w:pPr>
        <w:widowControl w:val="0"/>
        <w:tabs>
          <w:tab w:val="left" w:pos="7938"/>
        </w:tabs>
        <w:ind w:left="8080"/>
        <w:jc w:val="both"/>
        <w:rPr>
          <w:rFonts w:ascii="GHEA Grapalat" w:hAnsi="GHEA Grapalat" w:cs="Arial"/>
          <w:sz w:val="16"/>
        </w:rPr>
      </w:pPr>
      <w:r>
        <w:rPr>
          <w:rFonts w:ascii="GHEA Grapalat" w:hAnsi="GHEA Grapalat"/>
          <w:sz w:val="16"/>
        </w:rPr>
        <w:t>участника</w:t>
      </w:r>
    </w:p>
    <w:p w:rsidR="006B3E56" w:rsidRDefault="006B3E56" w:rsidP="00027D21">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027D21">
      <w:pPr>
        <w:widowControl w:val="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027D21">
      <w:pPr>
        <w:widowControl w:val="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027D21">
      <w:pPr>
        <w:pStyle w:val="ListParagraph"/>
        <w:widowControl w:val="0"/>
        <w:numPr>
          <w:ilvl w:val="0"/>
          <w:numId w:val="23"/>
        </w:numPr>
        <w:tabs>
          <w:tab w:val="left" w:pos="1134"/>
        </w:tabs>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 xml:space="preserve">данные того физического лица (физических лиц), которое (которые) на день подачи заявки прямо или косвенно владеет (владеют) более чем десятью </w:t>
      </w:r>
      <w:r>
        <w:rPr>
          <w:rFonts w:ascii="GHEA Grapalat" w:hAnsi="GHEA Grapalat"/>
        </w:rPr>
        <w:lastRenderedPageBreak/>
        <w:t>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9"/>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027D21">
            <w:pPr>
              <w:pStyle w:val="BodyTextIndent3"/>
              <w:widowControl w:val="0"/>
              <w:spacing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027D21">
            <w:pPr>
              <w:pStyle w:val="BodyTextIndent3"/>
              <w:widowControl w:val="0"/>
              <w:spacing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027D21">
            <w:pPr>
              <w:pStyle w:val="BodyTextIndent3"/>
              <w:widowControl w:val="0"/>
              <w:spacing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027D21">
            <w:pPr>
              <w:pStyle w:val="BodyTextIndent3"/>
              <w:widowControl w:val="0"/>
              <w:spacing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027D21">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027D21">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027D21">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027D21">
            <w:pPr>
              <w:pStyle w:val="BodyTextIndent3"/>
              <w:widowControl w:val="0"/>
              <w:spacing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027D21">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027D21">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027D21">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027D21">
            <w:pPr>
              <w:pStyle w:val="BodyTextIndent3"/>
              <w:widowControl w:val="0"/>
              <w:spacing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027D21">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027D21">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027D21">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027D21">
            <w:pPr>
              <w:pStyle w:val="BodyTextIndent3"/>
              <w:widowControl w:val="0"/>
              <w:spacing w:line="240" w:lineRule="auto"/>
              <w:ind w:firstLine="0"/>
              <w:jc w:val="center"/>
              <w:rPr>
                <w:rFonts w:ascii="GHEA Grapalat" w:hAnsi="GHEA Grapalat"/>
                <w:szCs w:val="24"/>
              </w:rPr>
            </w:pPr>
          </w:p>
        </w:tc>
      </w:tr>
    </w:tbl>
    <w:p w:rsidR="006B3E56" w:rsidRDefault="006B3E56" w:rsidP="00027D21">
      <w:pPr>
        <w:jc w:val="both"/>
        <w:rPr>
          <w:rFonts w:ascii="GHEA Grapalat" w:hAnsi="GHEA Grapalat"/>
        </w:rPr>
      </w:pPr>
    </w:p>
    <w:p w:rsidR="00923711" w:rsidRDefault="00923711" w:rsidP="00027D21">
      <w:pPr>
        <w:rPr>
          <w:rFonts w:ascii="GHEA Grapalat" w:hAnsi="GHEA Grapalat"/>
        </w:rPr>
      </w:pPr>
    </w:p>
    <w:p w:rsidR="00110534" w:rsidRDefault="00F36AD3" w:rsidP="00027D21">
      <w:pPr>
        <w:jc w:val="both"/>
        <w:rPr>
          <w:rFonts w:ascii="GHEA Grapalat" w:hAnsi="GHEA Grapalat"/>
        </w:rPr>
      </w:pPr>
      <w:r>
        <w:rPr>
          <w:rFonts w:ascii="GHEA Grapalat" w:hAnsi="GHEA Grapalat"/>
        </w:rPr>
        <w:t xml:space="preserve"> </w:t>
      </w:r>
    </w:p>
    <w:p w:rsidR="006B3E56" w:rsidRPr="000858EB" w:rsidRDefault="00990559" w:rsidP="00027D21">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xml:space="preserve">, определенных проектной документацией, приложенной к данному </w:t>
      </w:r>
      <w:proofErr w:type="gramStart"/>
      <w:r w:rsidR="009230C2" w:rsidRPr="000858EB">
        <w:rPr>
          <w:rFonts w:ascii="GHEA Grapalat" w:hAnsi="GHEA Grapalat"/>
        </w:rPr>
        <w:t>приглашению</w:t>
      </w:r>
      <w:r w:rsidR="002B05FA">
        <w:rPr>
          <w:rFonts w:ascii="GHEA Grapalat" w:hAnsi="GHEA Grapalat"/>
        </w:rPr>
        <w:t>.</w:t>
      </w:r>
      <w:r w:rsidR="002B05FA" w:rsidRPr="000858EB">
        <w:footnoteReference w:customMarkFollows="1" w:id="10"/>
        <w:t>*</w:t>
      </w:r>
      <w:proofErr w:type="gramEnd"/>
      <w:r w:rsidR="002B05FA" w:rsidRPr="000858EB">
        <w:t>**</w:t>
      </w:r>
      <w:r w:rsidR="00DA5D3D" w:rsidRPr="000858EB">
        <w:rPr>
          <w:rFonts w:ascii="GHEA Grapalat" w:hAnsi="GHEA Grapalat"/>
        </w:rPr>
        <w:t xml:space="preserve"> </w:t>
      </w:r>
    </w:p>
    <w:p w:rsidR="00F855BB" w:rsidRDefault="00F855BB" w:rsidP="00027D21">
      <w:pPr>
        <w:tabs>
          <w:tab w:val="left" w:pos="7371"/>
        </w:tabs>
        <w:ind w:left="3544" w:firstLine="3"/>
        <w:jc w:val="both"/>
        <w:rPr>
          <w:rFonts w:ascii="GHEA Grapalat" w:hAnsi="GHEA Grapalat"/>
          <w:sz w:val="16"/>
          <w:lang w:val="hy-AM"/>
        </w:rPr>
      </w:pPr>
    </w:p>
    <w:p w:rsidR="00F855BB" w:rsidRPr="000811C1" w:rsidRDefault="00F855BB" w:rsidP="00027D21">
      <w:pPr>
        <w:tabs>
          <w:tab w:val="left" w:pos="7371"/>
        </w:tabs>
        <w:ind w:left="3544" w:firstLine="3"/>
        <w:jc w:val="both"/>
        <w:rPr>
          <w:rFonts w:ascii="GHEA Grapalat" w:hAnsi="GHEA Grapalat"/>
          <w:sz w:val="16"/>
          <w:lang w:val="hy-AM"/>
        </w:rPr>
      </w:pPr>
    </w:p>
    <w:p w:rsidR="006B3E56" w:rsidRPr="00D3436F" w:rsidRDefault="006B3E56" w:rsidP="00027D21">
      <w:pPr>
        <w:tabs>
          <w:tab w:val="left" w:pos="7371"/>
        </w:tabs>
        <w:ind w:left="3544" w:firstLine="3"/>
        <w:jc w:val="both"/>
        <w:rPr>
          <w:rFonts w:ascii="GHEA Grapalat" w:hAnsi="GHEA Grapalat"/>
          <w:sz w:val="16"/>
        </w:rPr>
      </w:pPr>
    </w:p>
    <w:p w:rsidR="006B3E56" w:rsidRPr="00770B03" w:rsidRDefault="006B3E56" w:rsidP="00027D21">
      <w:pPr>
        <w:tabs>
          <w:tab w:val="left" w:pos="7371"/>
        </w:tabs>
        <w:ind w:left="3544" w:firstLine="3"/>
        <w:jc w:val="both"/>
        <w:rPr>
          <w:rFonts w:ascii="GHEA Grapalat" w:hAnsi="GHEA Grapalat"/>
          <w:sz w:val="16"/>
        </w:rPr>
      </w:pPr>
    </w:p>
    <w:p w:rsidR="00374F4A" w:rsidRPr="000C1746" w:rsidRDefault="00374F4A" w:rsidP="00027D21">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027D21">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027D21">
      <w:pPr>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027D21">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027D21">
      <w:pPr>
        <w:rPr>
          <w:rFonts w:ascii="GHEA Grapalat" w:hAnsi="GHEA Grapalat"/>
          <w:b/>
        </w:rPr>
      </w:pPr>
      <w:r>
        <w:rPr>
          <w:rFonts w:ascii="GHEA Grapalat" w:hAnsi="GHEA Grapalat"/>
          <w:b/>
        </w:rPr>
        <w:br w:type="page"/>
      </w:r>
    </w:p>
    <w:p w:rsidR="00B048B2" w:rsidRDefault="00B048B2" w:rsidP="00027D21">
      <w:pPr>
        <w:rPr>
          <w:rFonts w:ascii="GHEA Grapalat" w:hAnsi="GHEA Grapalat"/>
          <w:b/>
        </w:rPr>
      </w:pPr>
    </w:p>
    <w:p w:rsidR="00D043C1" w:rsidRPr="009044F1" w:rsidRDefault="00D043C1" w:rsidP="00027D21">
      <w:pPr>
        <w:pStyle w:val="Heading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D043C1" w:rsidRPr="00D357CF" w:rsidRDefault="00D043C1" w:rsidP="00027D21">
      <w:pPr>
        <w:pStyle w:val="BodyTextIndent3"/>
        <w:widowControl w:val="0"/>
        <w:spacing w:line="240" w:lineRule="auto"/>
        <w:jc w:val="right"/>
        <w:rPr>
          <w:rFonts w:ascii="GHEA Grapalat" w:hAnsi="GHEA Grapalat" w:cs="Arial"/>
          <w:b/>
          <w:sz w:val="22"/>
          <w:szCs w:val="22"/>
        </w:rPr>
      </w:pPr>
      <w:r w:rsidRPr="001439BD">
        <w:rPr>
          <w:rFonts w:ascii="GHEA Grapalat" w:hAnsi="GHEA Grapalat"/>
          <w:b/>
          <w:sz w:val="24"/>
          <w:szCs w:val="24"/>
        </w:rPr>
        <w:t xml:space="preserve">к Приглашению на </w:t>
      </w:r>
      <w:r w:rsidR="0079767A" w:rsidRPr="000F0CA8">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AF6581">
        <w:rPr>
          <w:rFonts w:ascii="GHEA Grapalat" w:hAnsi="GHEA Grapalat" w:cs="Sylfaen"/>
          <w:i/>
          <w:color w:val="222222"/>
          <w:shd w:val="clear" w:color="auto" w:fill="FFFFFF"/>
        </w:rPr>
        <w:t>ԴՊՐ</w:t>
      </w:r>
      <w:r w:rsidR="00AF6581">
        <w:rPr>
          <w:rFonts w:ascii="GHEA Grapalat" w:hAnsi="GHEA Grapalat" w:cs="Arial"/>
          <w:i/>
          <w:color w:val="222222"/>
          <w:shd w:val="clear" w:color="auto" w:fill="FFFFFF"/>
          <w:lang w:val="af-ZA"/>
        </w:rPr>
        <w:t xml:space="preserve"> </w:t>
      </w:r>
      <w:r w:rsidR="00AF6581">
        <w:rPr>
          <w:rFonts w:ascii="GHEA Grapalat" w:hAnsi="GHEA Grapalat" w:cs="Sylfaen"/>
          <w:i/>
          <w:color w:val="222222"/>
          <w:shd w:val="clear" w:color="auto" w:fill="FFFFFF"/>
        </w:rPr>
        <w:t>ԹԻՎ</w:t>
      </w:r>
      <w:r w:rsidR="00AF6581">
        <w:rPr>
          <w:rFonts w:ascii="GHEA Grapalat" w:hAnsi="GHEA Grapalat" w:cs="Arial"/>
          <w:i/>
          <w:color w:val="222222"/>
          <w:shd w:val="clear" w:color="auto" w:fill="FFFFFF"/>
          <w:lang w:val="af-ZA"/>
        </w:rPr>
        <w:t xml:space="preserve"> 145-</w:t>
      </w:r>
      <w:r w:rsidR="00AF6581">
        <w:rPr>
          <w:rFonts w:ascii="GHEA Grapalat" w:hAnsi="GHEA Grapalat" w:cs="Sylfaen"/>
          <w:i/>
          <w:color w:val="222222"/>
          <w:shd w:val="clear" w:color="auto" w:fill="FFFFFF"/>
        </w:rPr>
        <w:t>ԳՀԱՇՁԲ</w:t>
      </w:r>
      <w:r w:rsidR="00AF6581">
        <w:rPr>
          <w:rFonts w:ascii="GHEA Grapalat" w:hAnsi="GHEA Grapalat" w:cs="Arial"/>
          <w:i/>
          <w:color w:val="222222"/>
          <w:shd w:val="clear" w:color="auto" w:fill="FFFFFF"/>
          <w:lang w:val="af-ZA"/>
        </w:rPr>
        <w:t>-21/0</w:t>
      </w:r>
      <w:r w:rsidR="00527604">
        <w:rPr>
          <w:rFonts w:ascii="GHEA Grapalat" w:hAnsi="GHEA Grapalat" w:cs="Arial"/>
          <w:i/>
          <w:color w:val="222222"/>
          <w:shd w:val="clear" w:color="auto" w:fill="FFFFFF"/>
          <w:lang w:val="af-ZA"/>
        </w:rPr>
        <w:t>2</w:t>
      </w:r>
      <w:r w:rsidRPr="00D357CF">
        <w:rPr>
          <w:rStyle w:val="FootnoteReference"/>
          <w:rFonts w:ascii="GHEA Grapalat" w:hAnsi="GHEA Grapalat"/>
          <w:b/>
          <w:sz w:val="22"/>
          <w:szCs w:val="22"/>
        </w:rPr>
        <w:footnoteReference w:customMarkFollows="1" w:id="11"/>
        <w:t>*</w:t>
      </w:r>
    </w:p>
    <w:p w:rsidR="00D043C1" w:rsidRPr="009044F1" w:rsidRDefault="00D043C1" w:rsidP="00027D21">
      <w:pPr>
        <w:widowControl w:val="0"/>
        <w:ind w:left="567" w:right="565"/>
        <w:jc w:val="center"/>
        <w:rPr>
          <w:rFonts w:ascii="GHEA Grapalat" w:hAnsi="GHEA Grapalat"/>
          <w:b/>
        </w:rPr>
      </w:pPr>
    </w:p>
    <w:p w:rsidR="00D043C1" w:rsidRPr="009044F1" w:rsidRDefault="00D043C1" w:rsidP="00027D21">
      <w:pPr>
        <w:pStyle w:val="Heading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027D21">
      <w:pPr>
        <w:pStyle w:val="Heading3"/>
        <w:keepNext w:val="0"/>
        <w:widowControl w:val="0"/>
        <w:spacing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027D21">
      <w:pPr>
        <w:pStyle w:val="Heading3"/>
        <w:keepNext w:val="0"/>
        <w:widowControl w:val="0"/>
        <w:spacing w:line="240" w:lineRule="auto"/>
        <w:ind w:left="567" w:right="565"/>
        <w:rPr>
          <w:rFonts w:ascii="GHEA Grapalat" w:hAnsi="GHEA Grapalat" w:cs="Arial"/>
          <w:sz w:val="24"/>
          <w:szCs w:val="24"/>
        </w:rPr>
      </w:pPr>
    </w:p>
    <w:p w:rsidR="00D043C1" w:rsidRPr="00430541" w:rsidRDefault="00D043C1" w:rsidP="00027D2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027D21">
      <w:pPr>
        <w:widowControl w:val="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AF71D7" w:rsidP="00027D21">
      <w:pPr>
        <w:widowControl w:val="0"/>
        <w:jc w:val="both"/>
        <w:rPr>
          <w:rFonts w:ascii="GHEA Grapalat" w:hAnsi="GHEA Grapalat"/>
        </w:rPr>
      </w:pPr>
      <w:r>
        <w:rPr>
          <w:rFonts w:ascii="GHEA Grapalat" w:hAnsi="GHEA Grapalat"/>
        </w:rPr>
        <w:t>рамках запр</w:t>
      </w:r>
      <w:r w:rsidRPr="001C0F69">
        <w:rPr>
          <w:rFonts w:ascii="GHEA Grapalat" w:hAnsi="GHEA Grapalat"/>
        </w:rPr>
        <w:t>о</w:t>
      </w:r>
      <w:r w:rsidRPr="00601733">
        <w:rPr>
          <w:rFonts w:ascii="GHEA Grapalat" w:hAnsi="GHEA Grapalat"/>
        </w:rPr>
        <w:t>с котировок</w:t>
      </w:r>
      <w:r w:rsidR="00D043C1" w:rsidRPr="009044F1">
        <w:rPr>
          <w:rFonts w:ascii="GHEA Grapalat" w:hAnsi="GHEA Grapalat"/>
        </w:rPr>
        <w:t xml:space="preserve"> под кодом </w:t>
      </w:r>
      <w:r w:rsidR="00AF6581">
        <w:rPr>
          <w:rFonts w:ascii="GHEA Grapalat" w:hAnsi="GHEA Grapalat" w:cs="Sylfaen"/>
          <w:i/>
          <w:color w:val="222222"/>
          <w:shd w:val="clear" w:color="auto" w:fill="FFFFFF"/>
        </w:rPr>
        <w:t>ԴՊՐ</w:t>
      </w:r>
      <w:r w:rsidR="00AF6581">
        <w:rPr>
          <w:rFonts w:ascii="GHEA Grapalat" w:hAnsi="GHEA Grapalat" w:cs="Arial"/>
          <w:i/>
          <w:color w:val="222222"/>
          <w:shd w:val="clear" w:color="auto" w:fill="FFFFFF"/>
          <w:lang w:val="af-ZA"/>
        </w:rPr>
        <w:t xml:space="preserve"> </w:t>
      </w:r>
      <w:r w:rsidR="00AF6581">
        <w:rPr>
          <w:rFonts w:ascii="GHEA Grapalat" w:hAnsi="GHEA Grapalat" w:cs="Sylfaen"/>
          <w:i/>
          <w:color w:val="222222"/>
          <w:shd w:val="clear" w:color="auto" w:fill="FFFFFF"/>
        </w:rPr>
        <w:t>ԹԻՎ</w:t>
      </w:r>
      <w:r w:rsidR="00AF6581">
        <w:rPr>
          <w:rFonts w:ascii="GHEA Grapalat" w:hAnsi="GHEA Grapalat" w:cs="Arial"/>
          <w:i/>
          <w:color w:val="222222"/>
          <w:shd w:val="clear" w:color="auto" w:fill="FFFFFF"/>
          <w:lang w:val="af-ZA"/>
        </w:rPr>
        <w:t xml:space="preserve"> 145-</w:t>
      </w:r>
      <w:r w:rsidR="00AF6581">
        <w:rPr>
          <w:rFonts w:ascii="GHEA Grapalat" w:hAnsi="GHEA Grapalat" w:cs="Sylfaen"/>
          <w:i/>
          <w:color w:val="222222"/>
          <w:shd w:val="clear" w:color="auto" w:fill="FFFFFF"/>
        </w:rPr>
        <w:t>ԳՀԱՇՁԲ</w:t>
      </w:r>
      <w:r w:rsidR="00AF6581">
        <w:rPr>
          <w:rFonts w:ascii="GHEA Grapalat" w:hAnsi="GHEA Grapalat" w:cs="Arial"/>
          <w:i/>
          <w:color w:val="222222"/>
          <w:shd w:val="clear" w:color="auto" w:fill="FFFFFF"/>
          <w:lang w:val="af-ZA"/>
        </w:rPr>
        <w:t>-21/0</w:t>
      </w:r>
      <w:r w:rsidR="00527604">
        <w:rPr>
          <w:rFonts w:ascii="GHEA Grapalat" w:hAnsi="GHEA Grapalat" w:cs="Arial"/>
          <w:i/>
          <w:color w:val="222222"/>
          <w:shd w:val="clear" w:color="auto" w:fill="FFFFFF"/>
          <w:lang w:val="af-ZA"/>
        </w:rPr>
        <w:t>2</w:t>
      </w:r>
      <w:r w:rsidR="00D043C1" w:rsidRPr="00FA32A1">
        <w:rPr>
          <w:rFonts w:ascii="GHEA Grapalat" w:hAnsi="GHEA Grapalat"/>
          <w:sz w:val="22"/>
          <w:szCs w:val="22"/>
        </w:rPr>
        <w:t>* ниже по лотам представляет описани</w:t>
      </w:r>
      <w:r w:rsidR="00BC50BB" w:rsidRPr="00FA32A1">
        <w:rPr>
          <w:rFonts w:ascii="GHEA Grapalat" w:hAnsi="GHEA Grapalat"/>
          <w:sz w:val="22"/>
          <w:szCs w:val="22"/>
        </w:rPr>
        <w:t>я</w:t>
      </w:r>
      <w:r w:rsidR="00D043C1" w:rsidRPr="00FA32A1">
        <w:rPr>
          <w:rFonts w:ascii="GHEA Grapalat" w:hAnsi="GHEA Grapalat"/>
          <w:sz w:val="22"/>
          <w:szCs w:val="22"/>
        </w:rPr>
        <w:t xml:space="preserve"> предлагаем</w:t>
      </w:r>
      <w:r w:rsidR="000976D7" w:rsidRPr="00FA32A1">
        <w:rPr>
          <w:rFonts w:ascii="GHEA Grapalat" w:hAnsi="GHEA Grapalat"/>
          <w:sz w:val="22"/>
          <w:szCs w:val="22"/>
        </w:rPr>
        <w:t>ых</w:t>
      </w:r>
      <w:r w:rsidR="00D043C1" w:rsidRPr="00FA32A1">
        <w:rPr>
          <w:rFonts w:ascii="GHEA Grapalat" w:hAnsi="GHEA Grapalat"/>
          <w:sz w:val="22"/>
          <w:szCs w:val="22"/>
        </w:rPr>
        <w:t xml:space="preserve"> им </w:t>
      </w:r>
      <w:r w:rsidR="00BC50BB" w:rsidRPr="00FA32A1">
        <w:rPr>
          <w:rFonts w:ascii="GHEA Grapalat" w:hAnsi="GHEA Grapalat"/>
          <w:sz w:val="22"/>
          <w:szCs w:val="22"/>
        </w:rPr>
        <w:t>приборов и оборудования</w:t>
      </w:r>
      <w:r w:rsidR="00D043C1"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D043C1" w:rsidRPr="00206AF8" w:rsidTr="00412165">
        <w:tc>
          <w:tcPr>
            <w:tcW w:w="1242" w:type="dxa"/>
            <w:vMerge w:val="restart"/>
            <w:vAlign w:val="center"/>
          </w:tcPr>
          <w:p w:rsidR="00EE1022" w:rsidRDefault="00EE1022" w:rsidP="00027D21">
            <w:pPr>
              <w:widowControl w:val="0"/>
              <w:jc w:val="center"/>
              <w:rPr>
                <w:rFonts w:ascii="GHEA Grapalat" w:hAnsi="GHEA Grapalat"/>
                <w:b/>
                <w:sz w:val="20"/>
                <w:szCs w:val="20"/>
              </w:rPr>
            </w:pPr>
          </w:p>
          <w:p w:rsidR="00D043C1" w:rsidRPr="00206AF8" w:rsidRDefault="00D043C1" w:rsidP="00027D21">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rsidR="00D043C1" w:rsidRPr="00C03625" w:rsidRDefault="00D043C1" w:rsidP="00027D21">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000976D7" w:rsidRPr="00DB2996">
              <w:rPr>
                <w:rFonts w:ascii="GHEA Grapalat" w:hAnsi="GHEA Grapalat"/>
                <w:b/>
                <w:sz w:val="20"/>
                <w:szCs w:val="20"/>
              </w:rPr>
              <w:t>е</w:t>
            </w:r>
            <w:r w:rsidRPr="00206AF8">
              <w:rPr>
                <w:rFonts w:ascii="GHEA Grapalat" w:hAnsi="GHEA Grapalat"/>
                <w:b/>
                <w:sz w:val="20"/>
                <w:szCs w:val="20"/>
              </w:rPr>
              <w:t xml:space="preserve"> </w:t>
            </w:r>
            <w:r w:rsidR="00C03625" w:rsidRPr="00DB2996">
              <w:rPr>
                <w:rFonts w:ascii="GHEA Grapalat" w:hAnsi="GHEA Grapalat"/>
                <w:b/>
                <w:sz w:val="20"/>
                <w:szCs w:val="20"/>
              </w:rPr>
              <w:t>приборы и оборудование</w:t>
            </w:r>
          </w:p>
        </w:tc>
      </w:tr>
      <w:tr w:rsidR="00786EB3" w:rsidRPr="00206AF8" w:rsidTr="00412165">
        <w:trPr>
          <w:trHeight w:val="696"/>
        </w:trPr>
        <w:tc>
          <w:tcPr>
            <w:tcW w:w="1242" w:type="dxa"/>
            <w:vMerge/>
            <w:vAlign w:val="center"/>
          </w:tcPr>
          <w:p w:rsidR="00786EB3" w:rsidRPr="00206AF8" w:rsidRDefault="00786EB3" w:rsidP="00027D21">
            <w:pPr>
              <w:widowControl w:val="0"/>
              <w:jc w:val="center"/>
              <w:rPr>
                <w:rFonts w:ascii="GHEA Grapalat" w:hAnsi="GHEA Grapalat"/>
                <w:b/>
                <w:bCs/>
                <w:sz w:val="20"/>
                <w:szCs w:val="20"/>
              </w:rPr>
            </w:pPr>
          </w:p>
        </w:tc>
        <w:tc>
          <w:tcPr>
            <w:tcW w:w="1363" w:type="dxa"/>
            <w:vAlign w:val="center"/>
          </w:tcPr>
          <w:p w:rsidR="00786EB3" w:rsidRDefault="00786EB3" w:rsidP="00027D21">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027D21">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rsidR="00786EB3" w:rsidRPr="00206AF8" w:rsidRDefault="00786EB3" w:rsidP="00027D21">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rsidR="00786EB3" w:rsidRPr="00BF7253" w:rsidRDefault="00786EB3" w:rsidP="00027D21">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16" w:type="dxa"/>
            <w:vAlign w:val="center"/>
          </w:tcPr>
          <w:p w:rsidR="00786EB3" w:rsidRPr="00206AF8" w:rsidRDefault="00786EB3" w:rsidP="00027D21">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rsidR="00786EB3" w:rsidRPr="00206AF8" w:rsidRDefault="00786EB3" w:rsidP="00027D21">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rsidR="00786EB3" w:rsidRPr="00206AF8" w:rsidRDefault="00786EB3" w:rsidP="00027D21">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412165">
        <w:tc>
          <w:tcPr>
            <w:tcW w:w="1242" w:type="dxa"/>
          </w:tcPr>
          <w:p w:rsidR="00786EB3" w:rsidRPr="00206AF8" w:rsidRDefault="00786EB3" w:rsidP="00027D21">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027D21">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027D21">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027D21">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027D21">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027D21">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027D21">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027D21">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027D21">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027D21">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027D21">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027D21">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027D21">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027D21">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027D21">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027D21">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027D21">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027D21">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027D21">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027D21">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027D21">
            <w:pPr>
              <w:pStyle w:val="Heading3"/>
              <w:keepNext w:val="0"/>
              <w:widowControl w:val="0"/>
              <w:spacing w:line="240" w:lineRule="auto"/>
              <w:jc w:val="left"/>
              <w:rPr>
                <w:rFonts w:ascii="GHEA Grapalat" w:hAnsi="GHEA Grapalat"/>
                <w:b/>
              </w:rPr>
            </w:pPr>
          </w:p>
        </w:tc>
      </w:tr>
    </w:tbl>
    <w:p w:rsidR="00D043C1" w:rsidRDefault="00D043C1" w:rsidP="00027D21">
      <w:pPr>
        <w:widowControl w:val="0"/>
        <w:tabs>
          <w:tab w:val="left" w:pos="6804"/>
        </w:tabs>
        <w:jc w:val="center"/>
        <w:rPr>
          <w:rFonts w:ascii="GHEA Grapalat" w:hAnsi="GHEA Grapalat"/>
          <w:lang w:val="en-US"/>
        </w:rPr>
      </w:pPr>
    </w:p>
    <w:p w:rsidR="00D043C1" w:rsidRPr="00DD2B43" w:rsidRDefault="00D043C1" w:rsidP="00027D2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027D21">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027D21">
      <w:pPr>
        <w:widowControl w:val="0"/>
        <w:jc w:val="right"/>
        <w:rPr>
          <w:rFonts w:ascii="GHEA Grapalat" w:hAnsi="GHEA Grapalat"/>
        </w:rPr>
      </w:pPr>
    </w:p>
    <w:p w:rsidR="00D043C1" w:rsidRPr="00D5443D" w:rsidRDefault="00D043C1" w:rsidP="00027D21">
      <w:pPr>
        <w:widowControl w:val="0"/>
        <w:jc w:val="right"/>
        <w:rPr>
          <w:rFonts w:ascii="GHEA Grapalat" w:hAnsi="GHEA Grapalat"/>
        </w:rPr>
      </w:pPr>
      <w:r w:rsidRPr="009044F1">
        <w:rPr>
          <w:rFonts w:ascii="GHEA Grapalat" w:hAnsi="GHEA Grapalat"/>
        </w:rPr>
        <w:t>М. П.</w:t>
      </w:r>
    </w:p>
    <w:p w:rsidR="00D043C1" w:rsidRDefault="00D043C1" w:rsidP="00027D21">
      <w:pPr>
        <w:rPr>
          <w:rFonts w:ascii="GHEA Grapalat" w:hAnsi="GHEA Grapalat"/>
        </w:rPr>
      </w:pPr>
      <w:r>
        <w:rPr>
          <w:rFonts w:ascii="GHEA Grapalat" w:hAnsi="GHEA Grapalat"/>
        </w:rPr>
        <w:br w:type="page"/>
      </w:r>
    </w:p>
    <w:p w:rsidR="00B2572B" w:rsidRPr="00DC619D" w:rsidRDefault="00B2572B" w:rsidP="00027D21">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027D21">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w:t>
      </w:r>
      <w:r w:rsidR="0079767A">
        <w:rPr>
          <w:rFonts w:ascii="GHEA Grapalat" w:hAnsi="GHEA Grapalat"/>
          <w:b/>
          <w:sz w:val="24"/>
          <w:szCs w:val="24"/>
        </w:rPr>
        <w:t xml:space="preserve"> Приглашению на </w:t>
      </w:r>
      <w:r w:rsidR="0079767A" w:rsidRPr="000F0CA8">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AF6581">
        <w:rPr>
          <w:rFonts w:ascii="GHEA Grapalat" w:hAnsi="GHEA Grapalat" w:cs="Sylfaen"/>
          <w:i/>
          <w:color w:val="222222"/>
          <w:shd w:val="clear" w:color="auto" w:fill="FFFFFF"/>
        </w:rPr>
        <w:t>ԴՊՐ</w:t>
      </w:r>
      <w:r w:rsidR="00AF6581">
        <w:rPr>
          <w:rFonts w:ascii="GHEA Grapalat" w:hAnsi="GHEA Grapalat" w:cs="Arial"/>
          <w:i/>
          <w:color w:val="222222"/>
          <w:shd w:val="clear" w:color="auto" w:fill="FFFFFF"/>
          <w:lang w:val="af-ZA"/>
        </w:rPr>
        <w:t xml:space="preserve"> </w:t>
      </w:r>
      <w:r w:rsidR="00AF6581">
        <w:rPr>
          <w:rFonts w:ascii="GHEA Grapalat" w:hAnsi="GHEA Grapalat" w:cs="Sylfaen"/>
          <w:i/>
          <w:color w:val="222222"/>
          <w:shd w:val="clear" w:color="auto" w:fill="FFFFFF"/>
        </w:rPr>
        <w:t>ԹԻՎ</w:t>
      </w:r>
      <w:r w:rsidR="00AF6581">
        <w:rPr>
          <w:rFonts w:ascii="GHEA Grapalat" w:hAnsi="GHEA Grapalat" w:cs="Arial"/>
          <w:i/>
          <w:color w:val="222222"/>
          <w:shd w:val="clear" w:color="auto" w:fill="FFFFFF"/>
          <w:lang w:val="af-ZA"/>
        </w:rPr>
        <w:t xml:space="preserve"> 145-</w:t>
      </w:r>
      <w:r w:rsidR="00AF6581">
        <w:rPr>
          <w:rFonts w:ascii="GHEA Grapalat" w:hAnsi="GHEA Grapalat" w:cs="Sylfaen"/>
          <w:i/>
          <w:color w:val="222222"/>
          <w:shd w:val="clear" w:color="auto" w:fill="FFFFFF"/>
        </w:rPr>
        <w:t>ԳՀԱՇՁԲ</w:t>
      </w:r>
      <w:r w:rsidR="00AF6581">
        <w:rPr>
          <w:rFonts w:ascii="GHEA Grapalat" w:hAnsi="GHEA Grapalat" w:cs="Arial"/>
          <w:i/>
          <w:color w:val="222222"/>
          <w:shd w:val="clear" w:color="auto" w:fill="FFFFFF"/>
          <w:lang w:val="af-ZA"/>
        </w:rPr>
        <w:t>-21/0</w:t>
      </w:r>
      <w:r w:rsidR="00527604">
        <w:rPr>
          <w:rFonts w:ascii="GHEA Grapalat" w:hAnsi="GHEA Grapalat" w:cs="Arial"/>
          <w:i/>
          <w:color w:val="222222"/>
          <w:shd w:val="clear" w:color="auto" w:fill="FFFFFF"/>
          <w:lang w:val="af-ZA"/>
        </w:rPr>
        <w:t>2</w:t>
      </w:r>
      <w:r w:rsidR="00DC619D">
        <w:rPr>
          <w:rStyle w:val="FootnoteReference"/>
          <w:rFonts w:ascii="GHEA Grapalat" w:hAnsi="GHEA Grapalat"/>
          <w:b/>
          <w:sz w:val="24"/>
          <w:szCs w:val="24"/>
        </w:rPr>
        <w:footnoteReference w:customMarkFollows="1" w:id="12"/>
        <w:t>*</w:t>
      </w:r>
    </w:p>
    <w:p w:rsidR="00B2572B" w:rsidRPr="009044F1" w:rsidRDefault="00B2572B" w:rsidP="00027D21">
      <w:pPr>
        <w:widowControl w:val="0"/>
        <w:ind w:firstLine="567"/>
        <w:jc w:val="center"/>
        <w:rPr>
          <w:rFonts w:ascii="GHEA Grapalat" w:hAnsi="GHEA Grapalat"/>
        </w:rPr>
      </w:pPr>
    </w:p>
    <w:p w:rsidR="00B2572B" w:rsidRPr="009044F1" w:rsidRDefault="00B2572B" w:rsidP="00027D21">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027D21">
      <w:pPr>
        <w:widowControl w:val="0"/>
        <w:ind w:firstLine="567"/>
        <w:jc w:val="center"/>
        <w:rPr>
          <w:rFonts w:ascii="GHEA Grapalat" w:hAnsi="GHEA Grapalat"/>
        </w:rPr>
      </w:pPr>
    </w:p>
    <w:p w:rsidR="005744FC" w:rsidRPr="00963718" w:rsidRDefault="00B2572B" w:rsidP="00027D21">
      <w:pPr>
        <w:widowControl w:val="0"/>
        <w:ind w:firstLine="567"/>
        <w:jc w:val="both"/>
        <w:rPr>
          <w:rFonts w:ascii="GHEA Grapalat" w:hAnsi="GHEA Grapalat"/>
          <w:sz w:val="22"/>
          <w:szCs w:val="22"/>
        </w:rPr>
      </w:pPr>
      <w:r w:rsidRPr="005744FC">
        <w:rPr>
          <w:rFonts w:ascii="GHEA Grapalat" w:hAnsi="GHEA Grapalat"/>
          <w:spacing w:val="-6"/>
        </w:rPr>
        <w:t>Рассмотрев</w:t>
      </w:r>
      <w:r w:rsidR="00AF71D7">
        <w:rPr>
          <w:rFonts w:ascii="GHEA Grapalat" w:hAnsi="GHEA Grapalat"/>
          <w:spacing w:val="-6"/>
        </w:rPr>
        <w:t xml:space="preserve"> приглашение на </w:t>
      </w:r>
      <w:r w:rsidR="00AF71D7">
        <w:rPr>
          <w:rFonts w:ascii="GHEA Grapalat" w:hAnsi="GHEA Grapalat"/>
        </w:rPr>
        <w:t>запр</w:t>
      </w:r>
      <w:r w:rsidR="00AF71D7" w:rsidRPr="001C0F69">
        <w:rPr>
          <w:rFonts w:ascii="GHEA Grapalat" w:hAnsi="GHEA Grapalat"/>
        </w:rPr>
        <w:t>о</w:t>
      </w:r>
      <w:r w:rsidR="00AF71D7" w:rsidRPr="00601733">
        <w:rPr>
          <w:rFonts w:ascii="GHEA Grapalat" w:hAnsi="GHEA Grapalat"/>
        </w:rPr>
        <w:t>с котировок</w:t>
      </w:r>
      <w:r w:rsidRPr="005744FC">
        <w:rPr>
          <w:rFonts w:ascii="GHEA Grapalat" w:hAnsi="GHEA Grapalat"/>
          <w:spacing w:val="-6"/>
        </w:rPr>
        <w:t xml:space="preserve"> под кодом </w:t>
      </w:r>
      <w:r w:rsidR="00AF6581">
        <w:rPr>
          <w:rFonts w:ascii="GHEA Grapalat" w:hAnsi="GHEA Grapalat" w:cs="Sylfaen"/>
          <w:i/>
          <w:color w:val="222222"/>
          <w:shd w:val="clear" w:color="auto" w:fill="FFFFFF"/>
        </w:rPr>
        <w:t>ԴՊՐ</w:t>
      </w:r>
      <w:r w:rsidR="00AF6581">
        <w:rPr>
          <w:rFonts w:ascii="GHEA Grapalat" w:hAnsi="GHEA Grapalat" w:cs="Arial"/>
          <w:i/>
          <w:color w:val="222222"/>
          <w:shd w:val="clear" w:color="auto" w:fill="FFFFFF"/>
          <w:lang w:val="af-ZA"/>
        </w:rPr>
        <w:t xml:space="preserve"> </w:t>
      </w:r>
      <w:r w:rsidR="00AF6581">
        <w:rPr>
          <w:rFonts w:ascii="GHEA Grapalat" w:hAnsi="GHEA Grapalat" w:cs="Sylfaen"/>
          <w:i/>
          <w:color w:val="222222"/>
          <w:shd w:val="clear" w:color="auto" w:fill="FFFFFF"/>
        </w:rPr>
        <w:t>ԹԻՎ</w:t>
      </w:r>
      <w:r w:rsidR="00AF6581">
        <w:rPr>
          <w:rFonts w:ascii="GHEA Grapalat" w:hAnsi="GHEA Grapalat" w:cs="Arial"/>
          <w:i/>
          <w:color w:val="222222"/>
          <w:shd w:val="clear" w:color="auto" w:fill="FFFFFF"/>
          <w:lang w:val="af-ZA"/>
        </w:rPr>
        <w:t xml:space="preserve"> 145-</w:t>
      </w:r>
      <w:r w:rsidR="00AF6581">
        <w:rPr>
          <w:rFonts w:ascii="GHEA Grapalat" w:hAnsi="GHEA Grapalat" w:cs="Sylfaen"/>
          <w:i/>
          <w:color w:val="222222"/>
          <w:shd w:val="clear" w:color="auto" w:fill="FFFFFF"/>
        </w:rPr>
        <w:t>ԳՀԱՇՁԲ</w:t>
      </w:r>
      <w:r w:rsidR="00AF6581">
        <w:rPr>
          <w:rFonts w:ascii="GHEA Grapalat" w:hAnsi="GHEA Grapalat" w:cs="Arial"/>
          <w:i/>
          <w:color w:val="222222"/>
          <w:shd w:val="clear" w:color="auto" w:fill="FFFFFF"/>
          <w:lang w:val="af-ZA"/>
        </w:rPr>
        <w:t>-21/0</w:t>
      </w:r>
      <w:r w:rsidR="00527604">
        <w:rPr>
          <w:rFonts w:ascii="GHEA Grapalat" w:hAnsi="GHEA Grapalat" w:cs="Arial"/>
          <w:i/>
          <w:color w:val="222222"/>
          <w:shd w:val="clear" w:color="auto" w:fill="FFFFFF"/>
          <w:lang w:val="af-ZA"/>
        </w:rPr>
        <w:t>2</w:t>
      </w:r>
      <w:r w:rsidRPr="00963718">
        <w:rPr>
          <w:rFonts w:ascii="GHEA Grapalat" w:hAnsi="GHEA Grapalat"/>
          <w:spacing w:val="-6"/>
          <w:sz w:val="22"/>
          <w:szCs w:val="22"/>
        </w:rPr>
        <w:t>*,</w:t>
      </w:r>
      <w:r w:rsidRPr="00963718">
        <w:rPr>
          <w:rFonts w:ascii="GHEA Grapalat" w:hAnsi="GHEA Grapalat"/>
          <w:sz w:val="22"/>
          <w:szCs w:val="22"/>
        </w:rPr>
        <w:t xml:space="preserve"> </w:t>
      </w:r>
    </w:p>
    <w:p w:rsidR="005646FC" w:rsidRPr="008842CE" w:rsidRDefault="005744FC" w:rsidP="00027D21">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027D21">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027D21">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027D21">
      <w:pPr>
        <w:widowControl w:val="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027D21">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027D21">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027D21">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027D21">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027D21">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3"/>
              <w:t>**</w:t>
            </w:r>
          </w:p>
          <w:p w:rsidR="006A7C27" w:rsidRPr="005744FC" w:rsidRDefault="006A7C27" w:rsidP="00027D21">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027D21">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027D21">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027D21">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027D21">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027D21">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027D21">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027D21">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027D21">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027D21">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027D2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027D2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027D21">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027D21">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027D21">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027D2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027D2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027D21">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027D21">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027D21">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027D2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027D2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027D21">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027D21">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027D21">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027D2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027D2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027D21">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027D21">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027D21">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027D2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027D2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027D21">
            <w:pPr>
              <w:widowControl w:val="0"/>
              <w:jc w:val="center"/>
              <w:rPr>
                <w:rFonts w:ascii="GHEA Grapalat" w:hAnsi="GHEA Grapalat"/>
                <w:sz w:val="20"/>
                <w:szCs w:val="20"/>
              </w:rPr>
            </w:pPr>
          </w:p>
        </w:tc>
      </w:tr>
    </w:tbl>
    <w:p w:rsidR="00374F4A" w:rsidRPr="00DD2B43" w:rsidRDefault="00374F4A" w:rsidP="00027D2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027D21">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027D21">
      <w:pPr>
        <w:widowControl w:val="0"/>
        <w:jc w:val="both"/>
        <w:rPr>
          <w:rFonts w:ascii="GHEA Grapalat" w:hAnsi="GHEA Grapalat"/>
          <w:lang w:val="es-ES"/>
        </w:rPr>
      </w:pPr>
    </w:p>
    <w:p w:rsidR="00B2572B" w:rsidRPr="000F6C24" w:rsidRDefault="00B2572B" w:rsidP="00027D21">
      <w:pPr>
        <w:widowControl w:val="0"/>
        <w:jc w:val="right"/>
        <w:rPr>
          <w:rFonts w:ascii="GHEA Grapalat" w:hAnsi="GHEA Grapalat"/>
        </w:rPr>
      </w:pPr>
      <w:r w:rsidRPr="009044F1">
        <w:rPr>
          <w:rFonts w:ascii="GHEA Grapalat" w:hAnsi="GHEA Grapalat"/>
        </w:rPr>
        <w:t>М. П.</w:t>
      </w:r>
    </w:p>
    <w:p w:rsidR="00B217BB" w:rsidRDefault="00B217BB" w:rsidP="00027D21">
      <w:pPr>
        <w:rPr>
          <w:rFonts w:ascii="GHEA Grapalat" w:hAnsi="GHEA Grapalat"/>
          <w:b/>
        </w:rPr>
      </w:pPr>
      <w:r>
        <w:rPr>
          <w:rFonts w:ascii="GHEA Grapalat" w:hAnsi="GHEA Grapalat"/>
          <w:b/>
        </w:rPr>
        <w:br w:type="page"/>
      </w:r>
    </w:p>
    <w:p w:rsidR="00653217" w:rsidRPr="00DE2AE3" w:rsidRDefault="00653217" w:rsidP="00027D21">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653217" w:rsidRPr="00B138F3" w:rsidRDefault="00653217" w:rsidP="00027D21">
      <w:pPr>
        <w:widowControl w:val="0"/>
        <w:jc w:val="right"/>
        <w:rPr>
          <w:rFonts w:ascii="GHEA Grapalat" w:hAnsi="GHEA Grapalat" w:cs="GHEA Grapalat"/>
          <w:i/>
          <w:sz w:val="22"/>
          <w:szCs w:val="22"/>
        </w:rPr>
      </w:pPr>
      <w:r w:rsidRPr="00BF4E90">
        <w:rPr>
          <w:rFonts w:ascii="GHEA Grapalat" w:hAnsi="GHEA Grapalat"/>
          <w:b/>
        </w:rPr>
        <w:t xml:space="preserve">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00AF6581">
        <w:rPr>
          <w:rFonts w:ascii="GHEA Grapalat" w:hAnsi="GHEA Grapalat" w:cs="Sylfaen"/>
          <w:i/>
          <w:color w:val="222222"/>
          <w:shd w:val="clear" w:color="auto" w:fill="FFFFFF"/>
        </w:rPr>
        <w:t>ԴՊՐ</w:t>
      </w:r>
      <w:r w:rsidR="00AF6581">
        <w:rPr>
          <w:rFonts w:ascii="GHEA Grapalat" w:hAnsi="GHEA Grapalat" w:cs="Arial"/>
          <w:i/>
          <w:color w:val="222222"/>
          <w:shd w:val="clear" w:color="auto" w:fill="FFFFFF"/>
          <w:lang w:val="af-ZA"/>
        </w:rPr>
        <w:t xml:space="preserve"> </w:t>
      </w:r>
      <w:r w:rsidR="00AF6581">
        <w:rPr>
          <w:rFonts w:ascii="GHEA Grapalat" w:hAnsi="GHEA Grapalat" w:cs="Sylfaen"/>
          <w:i/>
          <w:color w:val="222222"/>
          <w:shd w:val="clear" w:color="auto" w:fill="FFFFFF"/>
        </w:rPr>
        <w:t>ԹԻՎ</w:t>
      </w:r>
      <w:r w:rsidR="00AF6581">
        <w:rPr>
          <w:rFonts w:ascii="GHEA Grapalat" w:hAnsi="GHEA Grapalat" w:cs="Arial"/>
          <w:i/>
          <w:color w:val="222222"/>
          <w:shd w:val="clear" w:color="auto" w:fill="FFFFFF"/>
          <w:lang w:val="af-ZA"/>
        </w:rPr>
        <w:t xml:space="preserve"> 145-</w:t>
      </w:r>
      <w:r w:rsidR="00AF6581">
        <w:rPr>
          <w:rFonts w:ascii="GHEA Grapalat" w:hAnsi="GHEA Grapalat" w:cs="Sylfaen"/>
          <w:i/>
          <w:color w:val="222222"/>
          <w:shd w:val="clear" w:color="auto" w:fill="FFFFFF"/>
        </w:rPr>
        <w:t>ԳՀԱՇՁԲ</w:t>
      </w:r>
      <w:r w:rsidR="00AF6581">
        <w:rPr>
          <w:rFonts w:ascii="GHEA Grapalat" w:hAnsi="GHEA Grapalat" w:cs="Arial"/>
          <w:i/>
          <w:color w:val="222222"/>
          <w:shd w:val="clear" w:color="auto" w:fill="FFFFFF"/>
          <w:lang w:val="af-ZA"/>
        </w:rPr>
        <w:t>-21/0</w:t>
      </w:r>
      <w:r w:rsidR="00527604">
        <w:rPr>
          <w:rFonts w:ascii="GHEA Grapalat" w:hAnsi="GHEA Grapalat" w:cs="Arial"/>
          <w:i/>
          <w:color w:val="222222"/>
          <w:shd w:val="clear" w:color="auto" w:fill="FFFFFF"/>
          <w:lang w:val="af-ZA"/>
        </w:rPr>
        <w:t>2</w:t>
      </w:r>
    </w:p>
    <w:p w:rsidR="00653217" w:rsidRPr="00B138F3" w:rsidRDefault="00653217" w:rsidP="00027D21">
      <w:pPr>
        <w:widowControl w:val="0"/>
        <w:jc w:val="center"/>
        <w:rPr>
          <w:rFonts w:ascii="GHEA Grapalat" w:hAnsi="GHEA Grapalat"/>
          <w:b/>
          <w:sz w:val="22"/>
          <w:szCs w:val="22"/>
        </w:rPr>
      </w:pPr>
    </w:p>
    <w:p w:rsidR="00653217" w:rsidRPr="00B138F3" w:rsidRDefault="00653217" w:rsidP="00027D21">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653217" w:rsidRPr="00B138F3" w:rsidRDefault="00653217" w:rsidP="00027D21">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53217" w:rsidRPr="00B138F3" w:rsidTr="00653217">
        <w:tc>
          <w:tcPr>
            <w:tcW w:w="4786" w:type="dxa"/>
          </w:tcPr>
          <w:p w:rsidR="00653217" w:rsidRPr="00B138F3" w:rsidRDefault="00653217" w:rsidP="00027D21">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653217" w:rsidRPr="00B138F3" w:rsidRDefault="00653217" w:rsidP="00027D21">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4"/>
              <w:t>**</w:t>
            </w:r>
          </w:p>
        </w:tc>
      </w:tr>
    </w:tbl>
    <w:p w:rsidR="00653217" w:rsidRPr="00B138F3" w:rsidRDefault="00653217" w:rsidP="00027D21">
      <w:pPr>
        <w:widowControl w:val="0"/>
        <w:rPr>
          <w:rFonts w:ascii="GHEA Grapalat" w:hAnsi="GHEA Grapalat" w:cs="GHEA Grapalat"/>
          <w:b/>
          <w:sz w:val="22"/>
          <w:szCs w:val="22"/>
        </w:rPr>
      </w:pPr>
    </w:p>
    <w:p w:rsidR="00653217" w:rsidRPr="00B138F3" w:rsidRDefault="00653217" w:rsidP="00027D21">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653217" w:rsidRPr="00B138F3" w:rsidRDefault="00653217" w:rsidP="00027D21">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653217" w:rsidRPr="00B138F3" w:rsidRDefault="00653217" w:rsidP="00027D21">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653217" w:rsidRPr="00B138F3" w:rsidRDefault="00653217" w:rsidP="00027D21">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653217" w:rsidRPr="00B138F3" w:rsidRDefault="00653217" w:rsidP="00027D21">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53217" w:rsidRPr="00B138F3" w:rsidRDefault="00653217" w:rsidP="00027D21">
      <w:pPr>
        <w:widowControl w:val="0"/>
        <w:ind w:firstLine="709"/>
        <w:jc w:val="both"/>
        <w:rPr>
          <w:rFonts w:ascii="GHEA Grapalat" w:hAnsi="GHEA Grapalat" w:cs="GHEA Grapalat"/>
          <w:sz w:val="22"/>
          <w:szCs w:val="22"/>
        </w:rPr>
      </w:pPr>
    </w:p>
    <w:p w:rsidR="00653217" w:rsidRPr="00B138F3" w:rsidRDefault="00653217" w:rsidP="00027D21">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653217" w:rsidRPr="00027D21" w:rsidRDefault="00027D21" w:rsidP="00027D21">
      <w:pPr>
        <w:widowControl w:val="0"/>
        <w:tabs>
          <w:tab w:val="left" w:pos="567"/>
        </w:tabs>
        <w:jc w:val="both"/>
        <w:rPr>
          <w:rFonts w:ascii="GHEA Grapalat" w:hAnsi="GHEA Grapalat" w:cs="GHEA Grapalat"/>
          <w:spacing w:val="-6"/>
          <w:sz w:val="22"/>
          <w:szCs w:val="22"/>
        </w:rPr>
      </w:pPr>
      <w:r w:rsidRPr="00E02682">
        <w:rPr>
          <w:rFonts w:ascii="GHEA Grapalat" w:hAnsi="GHEA Grapalat"/>
          <w:sz w:val="22"/>
          <w:szCs w:val="22"/>
        </w:rPr>
        <w:tab/>
      </w:r>
      <w:r w:rsidR="00653217" w:rsidRPr="00B138F3">
        <w:rPr>
          <w:rFonts w:ascii="GHEA Grapalat" w:hAnsi="GHEA Grapalat"/>
          <w:sz w:val="22"/>
          <w:szCs w:val="22"/>
        </w:rPr>
        <w:t>1</w:t>
      </w:r>
      <w:r w:rsidR="00653217" w:rsidRPr="00B138F3">
        <w:rPr>
          <w:rFonts w:ascii="GHEA Grapalat" w:hAnsi="GHEA Grapalat"/>
          <w:spacing w:val="-6"/>
          <w:sz w:val="22"/>
          <w:szCs w:val="22"/>
        </w:rPr>
        <w:t>.1.</w:t>
      </w:r>
      <w:r w:rsidR="00653217" w:rsidRPr="00B138F3">
        <w:rPr>
          <w:rFonts w:ascii="GHEA Grapalat" w:hAnsi="GHEA Grapalat"/>
          <w:spacing w:val="-6"/>
          <w:sz w:val="22"/>
          <w:szCs w:val="22"/>
        </w:rPr>
        <w:tab/>
        <w:t xml:space="preserve">Компания участвует в организованной ___________________ *(далее — Заказчик) </w:t>
      </w:r>
      <w:r w:rsidR="00653217" w:rsidRPr="00B138F3">
        <w:rPr>
          <w:rFonts w:ascii="GHEA Grapalat" w:hAnsi="GHEA Grapalat"/>
          <w:sz w:val="22"/>
          <w:szCs w:val="22"/>
        </w:rPr>
        <w:t xml:space="preserve">процедуре закупок под кодом </w:t>
      </w:r>
      <w:r w:rsidR="00AF6581">
        <w:rPr>
          <w:rFonts w:ascii="GHEA Grapalat" w:hAnsi="GHEA Grapalat" w:cs="Sylfaen"/>
          <w:i/>
          <w:color w:val="222222"/>
          <w:shd w:val="clear" w:color="auto" w:fill="FFFFFF"/>
        </w:rPr>
        <w:t>ԴՊՐ</w:t>
      </w:r>
      <w:r w:rsidR="00AF6581">
        <w:rPr>
          <w:rFonts w:ascii="GHEA Grapalat" w:hAnsi="GHEA Grapalat" w:cs="Arial"/>
          <w:i/>
          <w:color w:val="222222"/>
          <w:shd w:val="clear" w:color="auto" w:fill="FFFFFF"/>
          <w:lang w:val="af-ZA"/>
        </w:rPr>
        <w:t xml:space="preserve"> </w:t>
      </w:r>
      <w:r w:rsidR="00AF6581">
        <w:rPr>
          <w:rFonts w:ascii="GHEA Grapalat" w:hAnsi="GHEA Grapalat" w:cs="Sylfaen"/>
          <w:i/>
          <w:color w:val="222222"/>
          <w:shd w:val="clear" w:color="auto" w:fill="FFFFFF"/>
        </w:rPr>
        <w:t>ԹԻՎ</w:t>
      </w:r>
      <w:r w:rsidR="00AF6581">
        <w:rPr>
          <w:rFonts w:ascii="GHEA Grapalat" w:hAnsi="GHEA Grapalat" w:cs="Arial"/>
          <w:i/>
          <w:color w:val="222222"/>
          <w:shd w:val="clear" w:color="auto" w:fill="FFFFFF"/>
          <w:lang w:val="af-ZA"/>
        </w:rPr>
        <w:t xml:space="preserve"> 145-</w:t>
      </w:r>
      <w:r w:rsidR="00AF6581">
        <w:rPr>
          <w:rFonts w:ascii="GHEA Grapalat" w:hAnsi="GHEA Grapalat" w:cs="Sylfaen"/>
          <w:i/>
          <w:color w:val="222222"/>
          <w:shd w:val="clear" w:color="auto" w:fill="FFFFFF"/>
        </w:rPr>
        <w:t>ԳՀԱՇՁԲ</w:t>
      </w:r>
      <w:r w:rsidR="00AF6581">
        <w:rPr>
          <w:rFonts w:ascii="GHEA Grapalat" w:hAnsi="GHEA Grapalat" w:cs="Arial"/>
          <w:i/>
          <w:color w:val="222222"/>
          <w:shd w:val="clear" w:color="auto" w:fill="FFFFFF"/>
          <w:lang w:val="af-ZA"/>
        </w:rPr>
        <w:t>-21/0</w:t>
      </w:r>
      <w:r w:rsidR="00527604">
        <w:rPr>
          <w:rFonts w:ascii="GHEA Grapalat" w:hAnsi="GHEA Grapalat" w:cs="Arial"/>
          <w:i/>
          <w:color w:val="222222"/>
          <w:shd w:val="clear" w:color="auto" w:fill="FFFFFF"/>
          <w:lang w:val="af-ZA"/>
        </w:rPr>
        <w:t>2</w:t>
      </w:r>
      <w:r w:rsidR="00AF6581" w:rsidRPr="00B138F3">
        <w:rPr>
          <w:rFonts w:ascii="GHEA Grapalat" w:hAnsi="GHEA Grapalat"/>
          <w:sz w:val="22"/>
          <w:szCs w:val="22"/>
        </w:rPr>
        <w:t xml:space="preserve"> </w:t>
      </w:r>
      <w:r w:rsidR="00653217" w:rsidRPr="00B138F3">
        <w:rPr>
          <w:rFonts w:ascii="GHEA Grapalat" w:hAnsi="GHEA Grapalat"/>
          <w:sz w:val="22"/>
          <w:szCs w:val="22"/>
        </w:rPr>
        <w:t>*.</w:t>
      </w:r>
    </w:p>
    <w:p w:rsidR="00653217" w:rsidRPr="00B138F3" w:rsidRDefault="00653217" w:rsidP="00027D21">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53217" w:rsidRPr="00B138F3" w:rsidRDefault="00653217" w:rsidP="00027D2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653217" w:rsidRPr="00B138F3" w:rsidRDefault="00653217" w:rsidP="00027D2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53217" w:rsidRPr="00B138F3" w:rsidRDefault="00653217" w:rsidP="00027D2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53217" w:rsidRPr="00B138F3" w:rsidRDefault="00653217" w:rsidP="00027D2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53217" w:rsidRPr="00B138F3" w:rsidRDefault="00653217" w:rsidP="00027D2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653217" w:rsidRPr="00B138F3" w:rsidRDefault="00653217" w:rsidP="00027D2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B138F3">
        <w:rPr>
          <w:rFonts w:ascii="GHEA Grapalat" w:hAnsi="GHEA Grapalat"/>
          <w:sz w:val="22"/>
          <w:szCs w:val="22"/>
        </w:rPr>
        <w:t>сроки представления</w:t>
      </w:r>
      <w:proofErr w:type="gramEnd"/>
      <w:r w:rsidRPr="00B138F3">
        <w:rPr>
          <w:rFonts w:ascii="GHEA Grapalat" w:hAnsi="GHEA Grapalat"/>
          <w:sz w:val="22"/>
          <w:szCs w:val="22"/>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53217" w:rsidRPr="00B138F3" w:rsidRDefault="00653217" w:rsidP="00027D2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53217" w:rsidRPr="00B138F3" w:rsidRDefault="00653217" w:rsidP="00027D2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653217" w:rsidRPr="00B138F3" w:rsidRDefault="00653217" w:rsidP="00027D2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653217" w:rsidRPr="00B138F3" w:rsidRDefault="00653217" w:rsidP="00027D2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53217" w:rsidRPr="00B138F3" w:rsidRDefault="00653217" w:rsidP="00027D2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lastRenderedPageBreak/>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653217" w:rsidRPr="00B138F3" w:rsidRDefault="00653217" w:rsidP="00027D21">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653217" w:rsidRPr="00B138F3" w:rsidRDefault="00653217" w:rsidP="00027D21">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653217" w:rsidRPr="00B138F3" w:rsidRDefault="00653217" w:rsidP="00027D2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653217" w:rsidRPr="00B138F3" w:rsidRDefault="00653217" w:rsidP="00027D2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653217" w:rsidRPr="00B138F3" w:rsidDel="00A13215" w:rsidRDefault="00653217" w:rsidP="00027D2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53217" w:rsidRPr="00B138F3" w:rsidRDefault="00653217" w:rsidP="00027D21">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53217" w:rsidRPr="00B138F3" w:rsidRDefault="00653217" w:rsidP="00027D21">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653217" w:rsidRPr="00B138F3" w:rsidRDefault="00653217" w:rsidP="00027D21">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653217" w:rsidRPr="00B138F3" w:rsidRDefault="00653217" w:rsidP="00027D21">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653217" w:rsidRPr="00B138F3" w:rsidRDefault="00653217" w:rsidP="00027D21">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653217" w:rsidRPr="00B138F3" w:rsidRDefault="00653217" w:rsidP="00027D21">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653217" w:rsidRPr="00B138F3" w:rsidRDefault="00653217" w:rsidP="00027D21">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653217" w:rsidRPr="00B138F3" w:rsidRDefault="00653217" w:rsidP="00027D21">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653217" w:rsidRPr="00B138F3" w:rsidRDefault="00653217" w:rsidP="00027D21">
      <w:pPr>
        <w:widowControl w:val="0"/>
        <w:jc w:val="right"/>
        <w:rPr>
          <w:rFonts w:ascii="GHEA Grapalat" w:hAnsi="GHEA Grapalat"/>
          <w:sz w:val="22"/>
          <w:szCs w:val="22"/>
        </w:rPr>
      </w:pPr>
    </w:p>
    <w:p w:rsidR="00653217" w:rsidRPr="00B138F3" w:rsidRDefault="00653217" w:rsidP="00027D21">
      <w:pPr>
        <w:widowControl w:val="0"/>
        <w:jc w:val="right"/>
        <w:rPr>
          <w:rFonts w:ascii="GHEA Grapalat" w:hAnsi="GHEA Grapalat"/>
          <w:sz w:val="22"/>
          <w:szCs w:val="22"/>
        </w:rPr>
      </w:pPr>
      <w:r w:rsidRPr="00B138F3">
        <w:rPr>
          <w:rFonts w:ascii="GHEA Grapalat" w:hAnsi="GHEA Grapalat"/>
          <w:sz w:val="22"/>
          <w:szCs w:val="22"/>
        </w:rPr>
        <w:t>М. П.</w:t>
      </w:r>
    </w:p>
    <w:p w:rsidR="00653217" w:rsidRPr="00B138F3" w:rsidRDefault="00653217" w:rsidP="00027D21">
      <w:pPr>
        <w:widowControl w:val="0"/>
        <w:jc w:val="both"/>
        <w:rPr>
          <w:rFonts w:ascii="GHEA Grapalat" w:hAnsi="GHEA Grapalat"/>
          <w:sz w:val="22"/>
          <w:szCs w:val="22"/>
        </w:rPr>
      </w:pPr>
      <w:r w:rsidRPr="00B138F3">
        <w:rPr>
          <w:rFonts w:ascii="GHEA Grapalat" w:hAnsi="GHEA Grapalat"/>
          <w:sz w:val="22"/>
          <w:szCs w:val="22"/>
        </w:rPr>
        <w:t>День/месяц/год</w:t>
      </w:r>
    </w:p>
    <w:p w:rsidR="00653217" w:rsidRPr="00B138F3" w:rsidRDefault="00653217" w:rsidP="00027D21">
      <w:pPr>
        <w:widowControl w:val="0"/>
        <w:jc w:val="both"/>
        <w:rPr>
          <w:rFonts w:ascii="GHEA Grapalat" w:hAnsi="GHEA Grapalat"/>
          <w:sz w:val="22"/>
          <w:szCs w:val="22"/>
        </w:rPr>
      </w:pPr>
    </w:p>
    <w:p w:rsidR="00653217" w:rsidRPr="00B138F3" w:rsidRDefault="00653217" w:rsidP="00027D21">
      <w:pPr>
        <w:widowControl w:val="0"/>
        <w:jc w:val="both"/>
        <w:rPr>
          <w:rFonts w:ascii="GHEA Grapalat" w:hAnsi="GHEA Grapalat"/>
          <w:sz w:val="22"/>
          <w:szCs w:val="22"/>
        </w:rPr>
      </w:pPr>
    </w:p>
    <w:p w:rsidR="00653217" w:rsidRPr="00B138F3" w:rsidRDefault="00653217" w:rsidP="00027D21">
      <w:pPr>
        <w:rPr>
          <w:sz w:val="22"/>
          <w:szCs w:val="22"/>
        </w:rPr>
      </w:pPr>
    </w:p>
    <w:p w:rsidR="00653217" w:rsidRPr="00B138F3" w:rsidRDefault="00653217" w:rsidP="00027D21">
      <w:pPr>
        <w:widowControl w:val="0"/>
        <w:ind w:left="567" w:right="565"/>
        <w:jc w:val="both"/>
        <w:rPr>
          <w:rFonts w:ascii="GHEA Grapalat" w:hAnsi="GHEA Grapalat"/>
          <w:sz w:val="22"/>
          <w:szCs w:val="22"/>
        </w:rPr>
      </w:pPr>
    </w:p>
    <w:p w:rsidR="00653217" w:rsidRPr="00B138F3" w:rsidRDefault="00653217" w:rsidP="00027D21">
      <w:pPr>
        <w:widowControl w:val="0"/>
        <w:ind w:left="567" w:right="565"/>
        <w:jc w:val="center"/>
        <w:rPr>
          <w:rFonts w:ascii="GHEA Grapalat" w:hAnsi="GHEA Grapalat"/>
          <w:b/>
          <w:sz w:val="22"/>
          <w:szCs w:val="22"/>
        </w:rPr>
      </w:pPr>
    </w:p>
    <w:p w:rsidR="00653217" w:rsidRPr="00B138F3" w:rsidRDefault="00653217" w:rsidP="00027D21">
      <w:pPr>
        <w:widowControl w:val="0"/>
        <w:ind w:left="567" w:right="565"/>
        <w:jc w:val="center"/>
        <w:rPr>
          <w:rFonts w:ascii="GHEA Grapalat" w:hAnsi="GHEA Grapalat"/>
          <w:b/>
          <w:sz w:val="22"/>
          <w:szCs w:val="22"/>
        </w:rPr>
      </w:pPr>
    </w:p>
    <w:p w:rsidR="00653217" w:rsidRPr="00B138F3" w:rsidRDefault="00653217" w:rsidP="00027D21">
      <w:pPr>
        <w:widowControl w:val="0"/>
        <w:ind w:left="567" w:right="565"/>
        <w:jc w:val="center"/>
        <w:rPr>
          <w:rFonts w:ascii="GHEA Grapalat" w:hAnsi="GHEA Grapalat"/>
          <w:b/>
          <w:sz w:val="22"/>
          <w:szCs w:val="22"/>
        </w:rPr>
      </w:pPr>
    </w:p>
    <w:p w:rsidR="00653217" w:rsidRPr="00B138F3" w:rsidRDefault="00653217" w:rsidP="00027D21">
      <w:pPr>
        <w:widowControl w:val="0"/>
        <w:ind w:left="567" w:right="565"/>
        <w:jc w:val="center"/>
        <w:rPr>
          <w:rFonts w:ascii="GHEA Grapalat" w:hAnsi="GHEA Grapalat"/>
          <w:b/>
          <w:sz w:val="22"/>
          <w:szCs w:val="22"/>
        </w:rPr>
      </w:pPr>
    </w:p>
    <w:p w:rsidR="00653217" w:rsidRPr="00B138F3" w:rsidRDefault="00653217" w:rsidP="00027D21">
      <w:pPr>
        <w:widowControl w:val="0"/>
        <w:ind w:left="567" w:right="565"/>
        <w:jc w:val="center"/>
        <w:rPr>
          <w:rFonts w:ascii="GHEA Grapalat" w:hAnsi="GHEA Grapalat"/>
          <w:b/>
          <w:sz w:val="22"/>
          <w:szCs w:val="22"/>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53217" w:rsidRPr="00B138F3" w:rsidTr="0065321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53217" w:rsidRPr="00B138F3" w:rsidTr="0065321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653217" w:rsidRPr="00B138F3" w:rsidTr="0065321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53217" w:rsidRPr="00B138F3" w:rsidTr="0065321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53217" w:rsidRPr="00B138F3" w:rsidTr="0065321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53217" w:rsidRPr="00B138F3" w:rsidTr="0065321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53217" w:rsidRPr="00B138F3" w:rsidTr="0065321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53217" w:rsidRPr="00B138F3" w:rsidTr="0065321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53217" w:rsidRPr="00B138F3" w:rsidTr="0065321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AF6581">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7204F4">
              <w:rPr>
                <w:rFonts w:ascii="GHEA Grapalat" w:hAnsi="GHEA Grapalat"/>
                <w:color w:val="FF0000"/>
              </w:rPr>
              <w:t xml:space="preserve"> </w:t>
            </w:r>
          </w:p>
        </w:tc>
      </w:tr>
      <w:tr w:rsidR="00653217" w:rsidRPr="00B138F3" w:rsidTr="0065321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53217" w:rsidRPr="00B138F3" w:rsidTr="0065321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AF6581">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653217" w:rsidRPr="00B138F3" w:rsidTr="0065321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AF6581">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257AA2">
              <w:rPr>
                <w:rFonts w:ascii="GHEA Grapalat" w:hAnsi="GHEA Grapalat"/>
                <w:color w:val="000000"/>
                <w:sz w:val="20"/>
                <w:szCs w:val="20"/>
              </w:rPr>
              <w:t xml:space="preserve"> </w:t>
            </w:r>
          </w:p>
        </w:tc>
      </w:tr>
      <w:tr w:rsidR="00653217" w:rsidRPr="00B138F3" w:rsidTr="0065321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AF6581">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sidRPr="00BB35D2">
              <w:rPr>
                <w:rFonts w:ascii="GHEA Grapalat" w:hAnsi="GHEA Grapalat" w:cs="Sylfaen"/>
                <w:sz w:val="20"/>
                <w:szCs w:val="20"/>
              </w:rPr>
              <w:t xml:space="preserve"> </w:t>
            </w:r>
          </w:p>
        </w:tc>
      </w:tr>
      <w:tr w:rsidR="00653217" w:rsidRPr="00B138F3" w:rsidTr="0065321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53217" w:rsidRPr="00B138F3" w:rsidTr="0065321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53217" w:rsidRPr="00B138F3" w:rsidTr="0065321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53217" w:rsidRPr="00B138F3" w:rsidTr="0065321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653217" w:rsidRPr="00B138F3" w:rsidTr="00653217">
        <w:trPr>
          <w:trHeight w:val="424"/>
        </w:trPr>
        <w:tc>
          <w:tcPr>
            <w:tcW w:w="10980" w:type="dxa"/>
            <w:gridSpan w:val="2"/>
            <w:tcBorders>
              <w:top w:val="single" w:sz="4" w:space="0" w:color="auto"/>
              <w:left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53217" w:rsidRPr="00B138F3" w:rsidTr="0065321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53217" w:rsidRPr="00B138F3" w:rsidTr="0065321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53217" w:rsidRPr="00B138F3" w:rsidTr="00653217">
        <w:trPr>
          <w:trHeight w:val="2194"/>
        </w:trPr>
        <w:tc>
          <w:tcPr>
            <w:tcW w:w="5616" w:type="dxa"/>
            <w:tcBorders>
              <w:top w:val="nil"/>
              <w:left w:val="single" w:sz="4" w:space="0" w:color="auto"/>
              <w:bottom w:val="single" w:sz="4" w:space="0" w:color="auto"/>
              <w:right w:val="single" w:sz="4" w:space="0" w:color="auto"/>
            </w:tcBorders>
            <w:noWrap/>
            <w:vAlign w:val="bottom"/>
          </w:tcPr>
          <w:p w:rsidR="00653217" w:rsidRPr="00B138F3" w:rsidRDefault="00653217" w:rsidP="00027D21">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653217" w:rsidRPr="00B138F3" w:rsidRDefault="00653217" w:rsidP="00027D21">
            <w:pPr>
              <w:widowControl w:val="0"/>
              <w:rPr>
                <w:rFonts w:ascii="GHEA Grapalat" w:hAnsi="GHEA Grapalat" w:cs="Sylfaen"/>
              </w:rPr>
            </w:pPr>
          </w:p>
          <w:p w:rsidR="00653217" w:rsidRPr="00B138F3" w:rsidRDefault="00653217" w:rsidP="00027D21">
            <w:pPr>
              <w:widowControl w:val="0"/>
              <w:jc w:val="right"/>
              <w:rPr>
                <w:rFonts w:ascii="GHEA Grapalat" w:hAnsi="GHEA Grapalat" w:cs="Tahoma"/>
              </w:rPr>
            </w:pPr>
            <w:r w:rsidRPr="00B138F3">
              <w:rPr>
                <w:rFonts w:ascii="GHEA Grapalat" w:hAnsi="GHEA Grapalat"/>
              </w:rPr>
              <w:t>/____________________/</w:t>
            </w:r>
          </w:p>
          <w:p w:rsidR="00653217" w:rsidRPr="00B138F3" w:rsidRDefault="00653217" w:rsidP="00027D21">
            <w:pPr>
              <w:widowControl w:val="0"/>
              <w:rPr>
                <w:rFonts w:ascii="GHEA Grapalat" w:hAnsi="GHEA Grapalat" w:cs="Sylfaen"/>
              </w:rPr>
            </w:pPr>
          </w:p>
          <w:p w:rsidR="00653217" w:rsidRPr="00B138F3" w:rsidRDefault="00653217" w:rsidP="00027D21">
            <w:pPr>
              <w:widowControl w:val="0"/>
              <w:jc w:val="right"/>
              <w:rPr>
                <w:rFonts w:ascii="GHEA Grapalat" w:hAnsi="GHEA Grapalat" w:cs="Sylfaen"/>
              </w:rPr>
            </w:pPr>
            <w:r w:rsidRPr="00B138F3">
              <w:rPr>
                <w:rFonts w:ascii="GHEA Grapalat" w:hAnsi="GHEA Grapalat"/>
              </w:rPr>
              <w:t>/____________________/</w:t>
            </w:r>
          </w:p>
          <w:p w:rsidR="00653217" w:rsidRPr="00B138F3" w:rsidRDefault="00653217" w:rsidP="00027D21">
            <w:pPr>
              <w:widowControl w:val="0"/>
              <w:rPr>
                <w:rFonts w:ascii="GHEA Grapalat" w:hAnsi="GHEA Grapalat" w:cs="Sylfaen"/>
              </w:rPr>
            </w:pPr>
          </w:p>
          <w:p w:rsidR="00653217" w:rsidRPr="00B138F3" w:rsidRDefault="00653217" w:rsidP="00027D21">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653217" w:rsidRPr="00B138F3" w:rsidRDefault="00653217" w:rsidP="00027D21">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653217" w:rsidRPr="00B138F3" w:rsidRDefault="00653217" w:rsidP="00027D21">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653217" w:rsidRPr="00B138F3" w:rsidRDefault="00653217" w:rsidP="00027D21">
            <w:pPr>
              <w:widowControl w:val="0"/>
              <w:rPr>
                <w:rFonts w:ascii="GHEA Grapalat" w:hAnsi="GHEA Grapalat" w:cs="Sylfaen"/>
              </w:rPr>
            </w:pPr>
          </w:p>
          <w:p w:rsidR="00653217" w:rsidRPr="00B138F3" w:rsidRDefault="00653217" w:rsidP="00027D21">
            <w:pPr>
              <w:widowControl w:val="0"/>
              <w:jc w:val="right"/>
              <w:rPr>
                <w:rFonts w:ascii="GHEA Grapalat" w:hAnsi="GHEA Grapalat" w:cs="Sylfaen"/>
              </w:rPr>
            </w:pPr>
            <w:r w:rsidRPr="00B138F3">
              <w:rPr>
                <w:rFonts w:ascii="GHEA Grapalat" w:hAnsi="GHEA Grapalat"/>
              </w:rPr>
              <w:t>/____________________/</w:t>
            </w:r>
          </w:p>
          <w:p w:rsidR="00653217" w:rsidRPr="00B138F3" w:rsidRDefault="00653217" w:rsidP="00027D21">
            <w:pPr>
              <w:widowControl w:val="0"/>
              <w:jc w:val="right"/>
              <w:rPr>
                <w:rFonts w:ascii="GHEA Grapalat" w:hAnsi="GHEA Grapalat" w:cs="Tahoma"/>
              </w:rPr>
            </w:pPr>
          </w:p>
          <w:p w:rsidR="00653217" w:rsidRPr="00B138F3" w:rsidRDefault="00653217" w:rsidP="00027D21">
            <w:pPr>
              <w:widowControl w:val="0"/>
              <w:jc w:val="right"/>
              <w:rPr>
                <w:rFonts w:ascii="GHEA Grapalat" w:hAnsi="GHEA Grapalat" w:cs="Sylfaen"/>
              </w:rPr>
            </w:pPr>
            <w:r w:rsidRPr="00B138F3">
              <w:rPr>
                <w:rFonts w:ascii="GHEA Grapalat" w:hAnsi="GHEA Grapalat"/>
              </w:rPr>
              <w:t>/____________________/</w:t>
            </w:r>
          </w:p>
          <w:p w:rsidR="00653217" w:rsidRPr="00B138F3" w:rsidRDefault="00653217" w:rsidP="00027D21">
            <w:pPr>
              <w:widowControl w:val="0"/>
              <w:rPr>
                <w:rFonts w:ascii="GHEA Grapalat" w:hAnsi="GHEA Grapalat" w:cs="Sylfaen"/>
              </w:rPr>
            </w:pPr>
          </w:p>
          <w:p w:rsidR="00653217" w:rsidRPr="00B138F3" w:rsidRDefault="00653217" w:rsidP="00027D21">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53217" w:rsidRPr="00B138F3" w:rsidTr="00653217">
        <w:trPr>
          <w:trHeight w:val="2194"/>
        </w:trPr>
        <w:tc>
          <w:tcPr>
            <w:tcW w:w="5616" w:type="dxa"/>
            <w:tcBorders>
              <w:top w:val="single" w:sz="4" w:space="0" w:color="auto"/>
              <w:left w:val="single" w:sz="4" w:space="0" w:color="auto"/>
              <w:right w:val="single" w:sz="4" w:space="0" w:color="auto"/>
            </w:tcBorders>
            <w:noWrap/>
            <w:vAlign w:val="bottom"/>
          </w:tcPr>
          <w:p w:rsidR="00653217" w:rsidRPr="00B138F3" w:rsidRDefault="00653217" w:rsidP="00027D21">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653217" w:rsidRPr="00B138F3" w:rsidRDefault="00653217" w:rsidP="00027D21">
            <w:pPr>
              <w:widowControl w:val="0"/>
              <w:rPr>
                <w:rFonts w:ascii="GHEA Grapalat" w:hAnsi="GHEA Grapalat"/>
              </w:rPr>
            </w:pPr>
          </w:p>
          <w:p w:rsidR="00653217" w:rsidRPr="00B138F3" w:rsidRDefault="00653217" w:rsidP="00027D21">
            <w:pPr>
              <w:widowControl w:val="0"/>
              <w:jc w:val="right"/>
              <w:rPr>
                <w:rFonts w:ascii="GHEA Grapalat" w:hAnsi="GHEA Grapalat" w:cs="Tahoma"/>
              </w:rPr>
            </w:pPr>
            <w:r w:rsidRPr="00B138F3">
              <w:rPr>
                <w:rFonts w:ascii="GHEA Grapalat" w:hAnsi="GHEA Grapalat"/>
              </w:rPr>
              <w:t>/____________________/</w:t>
            </w:r>
          </w:p>
          <w:p w:rsidR="00653217" w:rsidRPr="00B138F3" w:rsidRDefault="00653217" w:rsidP="00027D21">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653217" w:rsidRPr="00B138F3" w:rsidRDefault="00653217" w:rsidP="00027D21">
            <w:pPr>
              <w:widowControl w:val="0"/>
              <w:rPr>
                <w:rFonts w:ascii="GHEA Grapalat" w:hAnsi="GHEA Grapalat" w:cs="Tahoma"/>
              </w:rPr>
            </w:pPr>
          </w:p>
          <w:p w:rsidR="00653217" w:rsidRPr="00B138F3" w:rsidRDefault="00653217" w:rsidP="00027D21">
            <w:pPr>
              <w:widowControl w:val="0"/>
              <w:rPr>
                <w:rFonts w:ascii="GHEA Grapalat" w:hAnsi="GHEA Grapalat" w:cs="Arial"/>
              </w:rPr>
            </w:pPr>
          </w:p>
        </w:tc>
        <w:tc>
          <w:tcPr>
            <w:tcW w:w="5364" w:type="dxa"/>
            <w:tcBorders>
              <w:top w:val="single" w:sz="4" w:space="0" w:color="auto"/>
              <w:left w:val="nil"/>
              <w:right w:val="single" w:sz="4" w:space="0" w:color="auto"/>
            </w:tcBorders>
            <w:noWrap/>
          </w:tcPr>
          <w:p w:rsidR="00653217" w:rsidRPr="00B138F3" w:rsidRDefault="00653217" w:rsidP="00027D21">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653217" w:rsidRPr="00B138F3" w:rsidRDefault="00653217" w:rsidP="00027D21">
            <w:pPr>
              <w:widowControl w:val="0"/>
              <w:rPr>
                <w:rFonts w:ascii="GHEA Grapalat" w:hAnsi="GHEA Grapalat" w:cs="Tahoma"/>
              </w:rPr>
            </w:pPr>
          </w:p>
          <w:p w:rsidR="00653217" w:rsidRPr="00B138F3" w:rsidRDefault="00653217" w:rsidP="00027D21">
            <w:pPr>
              <w:widowControl w:val="0"/>
              <w:jc w:val="right"/>
              <w:rPr>
                <w:rFonts w:ascii="GHEA Grapalat" w:hAnsi="GHEA Grapalat" w:cs="Tahoma"/>
              </w:rPr>
            </w:pPr>
            <w:r w:rsidRPr="00B138F3">
              <w:rPr>
                <w:rFonts w:ascii="GHEA Grapalat" w:hAnsi="GHEA Grapalat"/>
              </w:rPr>
              <w:t>/____________________/</w:t>
            </w:r>
          </w:p>
          <w:p w:rsidR="00653217" w:rsidRPr="00B138F3" w:rsidRDefault="00653217" w:rsidP="00027D21">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653217" w:rsidRPr="00B138F3" w:rsidRDefault="00653217" w:rsidP="00027D21">
            <w:pPr>
              <w:widowControl w:val="0"/>
              <w:rPr>
                <w:rFonts w:ascii="GHEA Grapalat" w:hAnsi="GHEA Grapalat" w:cs="Arial"/>
              </w:rPr>
            </w:pPr>
          </w:p>
        </w:tc>
      </w:tr>
      <w:tr w:rsidR="00653217" w:rsidRPr="00B138F3" w:rsidTr="00653217">
        <w:trPr>
          <w:trHeight w:val="2194"/>
        </w:trPr>
        <w:tc>
          <w:tcPr>
            <w:tcW w:w="5616" w:type="dxa"/>
            <w:tcBorders>
              <w:top w:val="nil"/>
              <w:left w:val="single" w:sz="4" w:space="0" w:color="auto"/>
              <w:bottom w:val="single" w:sz="4" w:space="0" w:color="auto"/>
              <w:right w:val="single" w:sz="4" w:space="0" w:color="auto"/>
            </w:tcBorders>
            <w:noWrap/>
            <w:vAlign w:val="bottom"/>
          </w:tcPr>
          <w:p w:rsidR="00653217" w:rsidRPr="00B138F3" w:rsidRDefault="00653217" w:rsidP="00027D21">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653217" w:rsidRPr="00B138F3" w:rsidRDefault="00653217" w:rsidP="00027D21">
            <w:pPr>
              <w:widowControl w:val="0"/>
              <w:rPr>
                <w:rFonts w:ascii="GHEA Grapalat" w:hAnsi="GHEA Grapalat" w:cs="Sylfaen"/>
              </w:rPr>
            </w:pPr>
          </w:p>
          <w:p w:rsidR="00653217" w:rsidRPr="00B138F3" w:rsidRDefault="00653217" w:rsidP="00027D21">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653217" w:rsidRPr="00B138F3" w:rsidRDefault="00653217" w:rsidP="00027D21">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653217" w:rsidRPr="00B138F3" w:rsidRDefault="00653217" w:rsidP="00027D21">
            <w:pPr>
              <w:widowControl w:val="0"/>
              <w:rPr>
                <w:rFonts w:ascii="GHEA Grapalat" w:hAnsi="GHEA Grapalat"/>
              </w:rPr>
            </w:pPr>
          </w:p>
          <w:p w:rsidR="00653217" w:rsidRPr="00B138F3" w:rsidRDefault="00653217" w:rsidP="00027D21">
            <w:pPr>
              <w:widowControl w:val="0"/>
              <w:jc w:val="right"/>
              <w:rPr>
                <w:rFonts w:ascii="GHEA Grapalat" w:hAnsi="GHEA Grapalat" w:cs="Sylfaen"/>
              </w:rPr>
            </w:pPr>
            <w:r w:rsidRPr="00B138F3">
              <w:rPr>
                <w:rFonts w:ascii="GHEA Grapalat" w:hAnsi="GHEA Grapalat"/>
              </w:rPr>
              <w:t>23.в Дата исполнения: "___" ___ 20___г.</w:t>
            </w:r>
          </w:p>
        </w:tc>
      </w:tr>
    </w:tbl>
    <w:p w:rsidR="00653217" w:rsidRPr="00B138F3" w:rsidRDefault="00653217" w:rsidP="00027D21">
      <w:pPr>
        <w:widowControl w:val="0"/>
        <w:jc w:val="center"/>
        <w:rPr>
          <w:rFonts w:ascii="GHEA Grapalat" w:hAnsi="GHEA Grapalat" w:cs="Sylfaen"/>
        </w:rPr>
      </w:pPr>
    </w:p>
    <w:p w:rsidR="00653217" w:rsidRPr="00B138F3" w:rsidRDefault="00653217" w:rsidP="00027D21">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53217" w:rsidRPr="00B138F3" w:rsidRDefault="00653217" w:rsidP="00027D21">
      <w:pPr>
        <w:rPr>
          <w:rFonts w:ascii="GHEA Grapalat" w:hAnsi="GHEA Grapalat" w:cs="Sylfaen"/>
        </w:rPr>
      </w:pPr>
      <w:r w:rsidRPr="00B138F3">
        <w:rPr>
          <w:rFonts w:ascii="GHEA Grapalat" w:hAnsi="GHEA Grapalat" w:cs="Sylfaen"/>
        </w:rPr>
        <w:br w:type="page"/>
      </w:r>
    </w:p>
    <w:p w:rsidR="00653217" w:rsidRPr="00B138F3" w:rsidRDefault="00653217" w:rsidP="00027D21">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53217" w:rsidRPr="00B138F3" w:rsidTr="0065321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Сторона,</w:t>
            </w:r>
          </w:p>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53217" w:rsidRPr="00B138F3" w:rsidTr="0065321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5</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p w:rsidR="00653217" w:rsidRPr="00B138F3" w:rsidRDefault="00653217" w:rsidP="00027D21">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DB7787" w:rsidRDefault="00653217" w:rsidP="00027D21">
            <w:pPr>
              <w:widowControl w:val="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Del="0010680B" w:rsidRDefault="00653217" w:rsidP="00027D21">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653217" w:rsidRPr="00B138F3" w:rsidRDefault="00653217" w:rsidP="00027D21">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653217" w:rsidRPr="00B138F3" w:rsidRDefault="00653217" w:rsidP="00027D21">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p>
        </w:tc>
      </w:tr>
    </w:tbl>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B138F3" w:rsidRDefault="00653217" w:rsidP="00027D21">
      <w:pPr>
        <w:widowControl w:val="0"/>
        <w:ind w:left="567" w:right="565"/>
        <w:jc w:val="center"/>
        <w:rPr>
          <w:rFonts w:ascii="GHEA Grapalat" w:hAnsi="GHEA Grapalat"/>
          <w:b/>
        </w:rPr>
      </w:pPr>
    </w:p>
    <w:p w:rsidR="00653217" w:rsidRPr="00E02682" w:rsidRDefault="00653217" w:rsidP="00027D21">
      <w:pPr>
        <w:widowControl w:val="0"/>
        <w:ind w:left="567" w:right="565"/>
        <w:jc w:val="center"/>
        <w:rPr>
          <w:rFonts w:ascii="GHEA Grapalat" w:hAnsi="GHEA Grapalat"/>
          <w:b/>
        </w:rPr>
      </w:pPr>
    </w:p>
    <w:p w:rsidR="00027D21" w:rsidRPr="00E02682" w:rsidRDefault="00027D21" w:rsidP="00027D21">
      <w:pPr>
        <w:widowControl w:val="0"/>
        <w:ind w:left="567" w:right="565"/>
        <w:jc w:val="center"/>
        <w:rPr>
          <w:rFonts w:ascii="GHEA Grapalat" w:hAnsi="GHEA Grapalat"/>
          <w:b/>
        </w:rPr>
      </w:pPr>
    </w:p>
    <w:p w:rsidR="00027D21" w:rsidRPr="00E02682" w:rsidRDefault="00027D21" w:rsidP="00027D21">
      <w:pPr>
        <w:widowControl w:val="0"/>
        <w:ind w:left="567" w:right="565"/>
        <w:jc w:val="center"/>
        <w:rPr>
          <w:rFonts w:ascii="GHEA Grapalat" w:hAnsi="GHEA Grapalat"/>
          <w:b/>
        </w:rPr>
      </w:pPr>
    </w:p>
    <w:p w:rsidR="00027D21" w:rsidRPr="00E02682" w:rsidRDefault="00027D21" w:rsidP="00027D21">
      <w:pPr>
        <w:widowControl w:val="0"/>
        <w:ind w:left="567" w:right="565"/>
        <w:jc w:val="center"/>
        <w:rPr>
          <w:rFonts w:ascii="GHEA Grapalat" w:hAnsi="GHEA Grapalat"/>
          <w:b/>
        </w:rPr>
      </w:pPr>
    </w:p>
    <w:p w:rsidR="00027D21" w:rsidRPr="00E02682" w:rsidRDefault="00027D21" w:rsidP="00027D21">
      <w:pPr>
        <w:widowControl w:val="0"/>
        <w:ind w:left="567" w:right="565"/>
        <w:jc w:val="center"/>
        <w:rPr>
          <w:rFonts w:ascii="GHEA Grapalat" w:hAnsi="GHEA Grapalat"/>
          <w:b/>
        </w:rPr>
      </w:pPr>
    </w:p>
    <w:p w:rsidR="00027D21" w:rsidRPr="00E02682" w:rsidRDefault="00027D21" w:rsidP="00027D21">
      <w:pPr>
        <w:widowControl w:val="0"/>
        <w:ind w:left="567" w:right="565"/>
        <w:jc w:val="center"/>
        <w:rPr>
          <w:rFonts w:ascii="GHEA Grapalat" w:hAnsi="GHEA Grapalat"/>
          <w:b/>
        </w:rPr>
      </w:pPr>
    </w:p>
    <w:p w:rsidR="00027D21" w:rsidRPr="00E02682" w:rsidRDefault="00027D21" w:rsidP="00027D21">
      <w:pPr>
        <w:widowControl w:val="0"/>
        <w:ind w:left="567" w:right="565"/>
        <w:jc w:val="center"/>
        <w:rPr>
          <w:rFonts w:ascii="GHEA Grapalat" w:hAnsi="GHEA Grapalat"/>
          <w:b/>
        </w:rPr>
      </w:pPr>
    </w:p>
    <w:p w:rsidR="00027D21" w:rsidRPr="00E02682" w:rsidRDefault="00027D21" w:rsidP="00027D21">
      <w:pPr>
        <w:widowControl w:val="0"/>
        <w:ind w:left="567" w:right="565"/>
        <w:jc w:val="center"/>
        <w:rPr>
          <w:rFonts w:ascii="GHEA Grapalat" w:hAnsi="GHEA Grapalat"/>
          <w:b/>
        </w:rPr>
      </w:pPr>
    </w:p>
    <w:p w:rsidR="00027D21" w:rsidRPr="00E02682" w:rsidRDefault="00027D21" w:rsidP="00027D21">
      <w:pPr>
        <w:widowControl w:val="0"/>
        <w:ind w:left="567" w:right="565"/>
        <w:jc w:val="center"/>
        <w:rPr>
          <w:rFonts w:ascii="GHEA Grapalat" w:hAnsi="GHEA Grapalat"/>
          <w:b/>
        </w:rPr>
      </w:pPr>
    </w:p>
    <w:p w:rsidR="00027D21" w:rsidRPr="00E02682" w:rsidRDefault="00027D21" w:rsidP="00027D21">
      <w:pPr>
        <w:widowControl w:val="0"/>
        <w:ind w:left="567" w:right="565"/>
        <w:jc w:val="center"/>
        <w:rPr>
          <w:rFonts w:ascii="GHEA Grapalat" w:hAnsi="GHEA Grapalat"/>
          <w:b/>
        </w:rPr>
      </w:pPr>
    </w:p>
    <w:p w:rsidR="00027D21" w:rsidRPr="00E02682" w:rsidRDefault="00027D21" w:rsidP="00027D21">
      <w:pPr>
        <w:widowControl w:val="0"/>
        <w:ind w:left="567" w:right="565"/>
        <w:jc w:val="center"/>
        <w:rPr>
          <w:rFonts w:ascii="GHEA Grapalat" w:hAnsi="GHEA Grapalat"/>
          <w:b/>
        </w:rPr>
      </w:pPr>
    </w:p>
    <w:p w:rsidR="00027D21" w:rsidRPr="00E02682" w:rsidRDefault="00027D21" w:rsidP="00027D21">
      <w:pPr>
        <w:widowControl w:val="0"/>
        <w:ind w:left="567" w:right="565"/>
        <w:jc w:val="center"/>
        <w:rPr>
          <w:rFonts w:ascii="GHEA Grapalat" w:hAnsi="GHEA Grapalat"/>
          <w:b/>
        </w:rPr>
      </w:pPr>
    </w:p>
    <w:p w:rsidR="00027D21" w:rsidRPr="00E02682" w:rsidRDefault="00027D21" w:rsidP="00027D21">
      <w:pPr>
        <w:widowControl w:val="0"/>
        <w:ind w:left="567" w:right="565"/>
        <w:jc w:val="center"/>
        <w:rPr>
          <w:rFonts w:ascii="GHEA Grapalat" w:hAnsi="GHEA Grapalat"/>
          <w:b/>
        </w:rPr>
      </w:pPr>
    </w:p>
    <w:p w:rsidR="00653217" w:rsidRPr="00B138F3" w:rsidRDefault="00653217" w:rsidP="00027D21">
      <w:pPr>
        <w:widowControl w:val="0"/>
        <w:jc w:val="right"/>
        <w:rPr>
          <w:rFonts w:ascii="GHEA Grapalat" w:hAnsi="GHEA Grapalat" w:cs="GHEA Grapalat"/>
          <w:i/>
        </w:rPr>
      </w:pPr>
      <w:r w:rsidRPr="00B138F3">
        <w:rPr>
          <w:rFonts w:ascii="GHEA Grapalat" w:hAnsi="GHEA Grapalat"/>
          <w:i/>
        </w:rPr>
        <w:lastRenderedPageBreak/>
        <w:t>Приложение № 5.1</w:t>
      </w:r>
    </w:p>
    <w:p w:rsidR="00653217" w:rsidRPr="00B138F3" w:rsidRDefault="00653217" w:rsidP="00027D21">
      <w:pPr>
        <w:widowControl w:val="0"/>
        <w:jc w:val="right"/>
        <w:rPr>
          <w:rFonts w:ascii="GHEA Grapalat" w:hAnsi="GHEA Grapalat" w:cs="GHEA Grapalat"/>
          <w:i/>
        </w:rPr>
      </w:pPr>
      <w:r w:rsidRPr="00BF4E90">
        <w:rPr>
          <w:rFonts w:ascii="GHEA Grapalat" w:hAnsi="GHEA Grapalat"/>
          <w:b/>
        </w:rPr>
        <w:t xml:space="preserve">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00AF6581">
        <w:rPr>
          <w:rFonts w:ascii="GHEA Grapalat" w:hAnsi="GHEA Grapalat" w:cs="Sylfaen"/>
          <w:i/>
          <w:color w:val="222222"/>
          <w:shd w:val="clear" w:color="auto" w:fill="FFFFFF"/>
        </w:rPr>
        <w:t>ԴՊՐ</w:t>
      </w:r>
      <w:r w:rsidR="00AF6581">
        <w:rPr>
          <w:rFonts w:ascii="GHEA Grapalat" w:hAnsi="GHEA Grapalat" w:cs="Arial"/>
          <w:i/>
          <w:color w:val="222222"/>
          <w:shd w:val="clear" w:color="auto" w:fill="FFFFFF"/>
          <w:lang w:val="af-ZA"/>
        </w:rPr>
        <w:t xml:space="preserve"> </w:t>
      </w:r>
      <w:r w:rsidR="00AF6581">
        <w:rPr>
          <w:rFonts w:ascii="GHEA Grapalat" w:hAnsi="GHEA Grapalat" w:cs="Sylfaen"/>
          <w:i/>
          <w:color w:val="222222"/>
          <w:shd w:val="clear" w:color="auto" w:fill="FFFFFF"/>
        </w:rPr>
        <w:t>ԹԻՎ</w:t>
      </w:r>
      <w:r w:rsidR="00AF6581">
        <w:rPr>
          <w:rFonts w:ascii="GHEA Grapalat" w:hAnsi="GHEA Grapalat" w:cs="Arial"/>
          <w:i/>
          <w:color w:val="222222"/>
          <w:shd w:val="clear" w:color="auto" w:fill="FFFFFF"/>
          <w:lang w:val="af-ZA"/>
        </w:rPr>
        <w:t xml:space="preserve"> 145-</w:t>
      </w:r>
      <w:r w:rsidR="00AF6581">
        <w:rPr>
          <w:rFonts w:ascii="GHEA Grapalat" w:hAnsi="GHEA Grapalat" w:cs="Sylfaen"/>
          <w:i/>
          <w:color w:val="222222"/>
          <w:shd w:val="clear" w:color="auto" w:fill="FFFFFF"/>
        </w:rPr>
        <w:t>ԳՀԱՇՁԲ</w:t>
      </w:r>
      <w:r w:rsidR="00AF6581">
        <w:rPr>
          <w:rFonts w:ascii="GHEA Grapalat" w:hAnsi="GHEA Grapalat" w:cs="Arial"/>
          <w:i/>
          <w:color w:val="222222"/>
          <w:shd w:val="clear" w:color="auto" w:fill="FFFFFF"/>
          <w:lang w:val="af-ZA"/>
        </w:rPr>
        <w:t>-21/0</w:t>
      </w:r>
      <w:r w:rsidR="00527604">
        <w:rPr>
          <w:rFonts w:ascii="GHEA Grapalat" w:hAnsi="GHEA Grapalat" w:cs="Arial"/>
          <w:i/>
          <w:color w:val="222222"/>
          <w:shd w:val="clear" w:color="auto" w:fill="FFFFFF"/>
          <w:lang w:val="af-ZA"/>
        </w:rPr>
        <w:t>2</w:t>
      </w:r>
    </w:p>
    <w:p w:rsidR="00653217" w:rsidRPr="00B138F3" w:rsidRDefault="00653217" w:rsidP="00027D21">
      <w:pPr>
        <w:widowControl w:val="0"/>
        <w:jc w:val="center"/>
        <w:rPr>
          <w:rFonts w:ascii="GHEA Grapalat" w:hAnsi="GHEA Grapalat"/>
          <w:b/>
        </w:rPr>
      </w:pPr>
    </w:p>
    <w:p w:rsidR="00653217" w:rsidRPr="00B138F3" w:rsidRDefault="00653217" w:rsidP="00027D21">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653217" w:rsidRPr="00B138F3" w:rsidRDefault="00653217" w:rsidP="00027D21">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53217" w:rsidRPr="00B138F3" w:rsidTr="00653217">
        <w:tc>
          <w:tcPr>
            <w:tcW w:w="4786" w:type="dxa"/>
          </w:tcPr>
          <w:p w:rsidR="00653217" w:rsidRPr="00B138F3" w:rsidRDefault="00653217" w:rsidP="00027D21">
            <w:pPr>
              <w:widowControl w:val="0"/>
              <w:rPr>
                <w:rFonts w:ascii="GHEA Grapalat" w:hAnsi="GHEA Grapalat" w:cs="GHEA Grapalat"/>
                <w:b/>
                <w:lang w:val="en-US"/>
              </w:rPr>
            </w:pPr>
            <w:r w:rsidRPr="00B138F3">
              <w:rPr>
                <w:rFonts w:ascii="GHEA Grapalat" w:hAnsi="GHEA Grapalat"/>
              </w:rPr>
              <w:t>г. Ереван</w:t>
            </w:r>
          </w:p>
        </w:tc>
        <w:tc>
          <w:tcPr>
            <w:tcW w:w="4500" w:type="dxa"/>
          </w:tcPr>
          <w:p w:rsidR="00653217" w:rsidRPr="00B138F3" w:rsidRDefault="00653217" w:rsidP="00027D21">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5"/>
              <w:t>**</w:t>
            </w:r>
          </w:p>
        </w:tc>
      </w:tr>
    </w:tbl>
    <w:p w:rsidR="00653217" w:rsidRPr="00B138F3" w:rsidRDefault="00653217" w:rsidP="00027D21">
      <w:pPr>
        <w:widowControl w:val="0"/>
        <w:rPr>
          <w:rFonts w:ascii="GHEA Grapalat" w:hAnsi="GHEA Grapalat" w:cs="GHEA Grapalat"/>
          <w:b/>
        </w:rPr>
      </w:pPr>
    </w:p>
    <w:p w:rsidR="00653217" w:rsidRPr="00B138F3" w:rsidRDefault="00653217" w:rsidP="00027D21">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653217" w:rsidRPr="00B138F3" w:rsidRDefault="00653217" w:rsidP="00027D21">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653217" w:rsidRPr="00B138F3" w:rsidRDefault="00653217" w:rsidP="00027D21">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653217" w:rsidRPr="00B138F3" w:rsidRDefault="00653217" w:rsidP="00027D21">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653217" w:rsidRPr="00E02682" w:rsidRDefault="00653217" w:rsidP="00027D21">
      <w:pPr>
        <w:widowControl w:val="0"/>
        <w:jc w:val="both"/>
        <w:rPr>
          <w:rFonts w:ascii="GHEA Grapalat" w:hAnsi="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27D21" w:rsidRPr="00E02682" w:rsidRDefault="00027D21" w:rsidP="00027D21">
      <w:pPr>
        <w:widowControl w:val="0"/>
        <w:jc w:val="both"/>
        <w:rPr>
          <w:rFonts w:ascii="GHEA Grapalat" w:hAnsi="GHEA Grapalat" w:cs="GHEA Grapalat"/>
        </w:rPr>
      </w:pPr>
    </w:p>
    <w:p w:rsidR="00653217" w:rsidRPr="00B138F3" w:rsidRDefault="00653217" w:rsidP="00027D21">
      <w:pPr>
        <w:widowControl w:val="0"/>
        <w:jc w:val="center"/>
        <w:rPr>
          <w:rFonts w:ascii="GHEA Grapalat" w:hAnsi="GHEA Grapalat" w:cs="GHEA Grapalat"/>
          <w:b/>
          <w:bCs/>
        </w:rPr>
      </w:pPr>
      <w:r w:rsidRPr="00B138F3">
        <w:rPr>
          <w:rFonts w:ascii="GHEA Grapalat" w:hAnsi="GHEA Grapalat"/>
          <w:b/>
        </w:rPr>
        <w:t>1. Предмет соглашения</w:t>
      </w:r>
    </w:p>
    <w:p w:rsidR="00653217" w:rsidRPr="00027D21" w:rsidRDefault="00027D21" w:rsidP="00027D21">
      <w:pPr>
        <w:widowControl w:val="0"/>
        <w:tabs>
          <w:tab w:val="left" w:pos="567"/>
        </w:tabs>
        <w:jc w:val="both"/>
        <w:rPr>
          <w:rFonts w:ascii="GHEA Grapalat" w:hAnsi="GHEA Grapalat" w:cs="GHEA Grapalat"/>
          <w:spacing w:val="-6"/>
        </w:rPr>
      </w:pPr>
      <w:r w:rsidRPr="00E02682">
        <w:rPr>
          <w:rFonts w:ascii="GHEA Grapalat" w:hAnsi="GHEA Grapalat"/>
        </w:rPr>
        <w:tab/>
      </w:r>
      <w:r w:rsidR="00653217" w:rsidRPr="00B138F3">
        <w:rPr>
          <w:rFonts w:ascii="GHEA Grapalat" w:hAnsi="GHEA Grapalat"/>
        </w:rPr>
        <w:t>1</w:t>
      </w:r>
      <w:r w:rsidR="00653217" w:rsidRPr="00B138F3">
        <w:rPr>
          <w:rFonts w:ascii="GHEA Grapalat" w:hAnsi="GHEA Grapalat"/>
          <w:spacing w:val="-6"/>
        </w:rPr>
        <w:t>.1.</w:t>
      </w:r>
      <w:r w:rsidR="00653217" w:rsidRPr="00B138F3">
        <w:rPr>
          <w:rFonts w:ascii="GHEA Grapalat" w:hAnsi="GHEA Grapalat"/>
          <w:spacing w:val="-6"/>
        </w:rPr>
        <w:tab/>
        <w:t xml:space="preserve">Компания участвует в организованной ___________________ *(далее — Заказчик) </w:t>
      </w:r>
      <w:r w:rsidR="00653217" w:rsidRPr="00B138F3">
        <w:rPr>
          <w:rFonts w:ascii="GHEA Grapalat" w:hAnsi="GHEA Grapalat"/>
        </w:rPr>
        <w:t xml:space="preserve">процедуре закупок под кодом </w:t>
      </w:r>
      <w:r w:rsidR="00AF6581">
        <w:rPr>
          <w:rFonts w:ascii="GHEA Grapalat" w:hAnsi="GHEA Grapalat" w:cs="Sylfaen"/>
          <w:i/>
          <w:color w:val="222222"/>
          <w:shd w:val="clear" w:color="auto" w:fill="FFFFFF"/>
        </w:rPr>
        <w:t>ԴՊՐ</w:t>
      </w:r>
      <w:r w:rsidR="00AF6581">
        <w:rPr>
          <w:rFonts w:ascii="GHEA Grapalat" w:hAnsi="GHEA Grapalat" w:cs="Arial"/>
          <w:i/>
          <w:color w:val="222222"/>
          <w:shd w:val="clear" w:color="auto" w:fill="FFFFFF"/>
          <w:lang w:val="af-ZA"/>
        </w:rPr>
        <w:t xml:space="preserve"> </w:t>
      </w:r>
      <w:r w:rsidR="00AF6581">
        <w:rPr>
          <w:rFonts w:ascii="GHEA Grapalat" w:hAnsi="GHEA Grapalat" w:cs="Sylfaen"/>
          <w:i/>
          <w:color w:val="222222"/>
          <w:shd w:val="clear" w:color="auto" w:fill="FFFFFF"/>
        </w:rPr>
        <w:t>ԹԻՎ</w:t>
      </w:r>
      <w:r w:rsidR="00AF6581">
        <w:rPr>
          <w:rFonts w:ascii="GHEA Grapalat" w:hAnsi="GHEA Grapalat" w:cs="Arial"/>
          <w:i/>
          <w:color w:val="222222"/>
          <w:shd w:val="clear" w:color="auto" w:fill="FFFFFF"/>
          <w:lang w:val="af-ZA"/>
        </w:rPr>
        <w:t xml:space="preserve"> 145-</w:t>
      </w:r>
      <w:r w:rsidR="00AF6581">
        <w:rPr>
          <w:rFonts w:ascii="GHEA Grapalat" w:hAnsi="GHEA Grapalat" w:cs="Sylfaen"/>
          <w:i/>
          <w:color w:val="222222"/>
          <w:shd w:val="clear" w:color="auto" w:fill="FFFFFF"/>
        </w:rPr>
        <w:t>ԳՀԱՇՁԲ</w:t>
      </w:r>
      <w:r w:rsidR="00AF6581">
        <w:rPr>
          <w:rFonts w:ascii="GHEA Grapalat" w:hAnsi="GHEA Grapalat" w:cs="Arial"/>
          <w:i/>
          <w:color w:val="222222"/>
          <w:shd w:val="clear" w:color="auto" w:fill="FFFFFF"/>
          <w:lang w:val="af-ZA"/>
        </w:rPr>
        <w:t>-21/0</w:t>
      </w:r>
      <w:r w:rsidR="00527604">
        <w:rPr>
          <w:rFonts w:ascii="GHEA Grapalat" w:hAnsi="GHEA Grapalat" w:cs="Arial"/>
          <w:i/>
          <w:color w:val="222222"/>
          <w:shd w:val="clear" w:color="auto" w:fill="FFFFFF"/>
          <w:lang w:val="af-ZA"/>
        </w:rPr>
        <w:t>2</w:t>
      </w:r>
      <w:r w:rsidR="00653217" w:rsidRPr="00B138F3">
        <w:rPr>
          <w:rFonts w:ascii="GHEA Grapalat" w:hAnsi="GHEA Grapalat"/>
        </w:rPr>
        <w:t>*.</w:t>
      </w:r>
    </w:p>
    <w:p w:rsidR="00653217" w:rsidRPr="00B138F3" w:rsidRDefault="00653217" w:rsidP="00027D21">
      <w:pPr>
        <w:ind w:firstLine="567"/>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53217" w:rsidRPr="00B138F3" w:rsidRDefault="00653217" w:rsidP="00027D21">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653217" w:rsidRPr="00B138F3" w:rsidRDefault="00653217" w:rsidP="00027D21">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53217" w:rsidRPr="00B138F3" w:rsidRDefault="00653217" w:rsidP="00027D21">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53217" w:rsidRPr="00B138F3" w:rsidRDefault="00653217" w:rsidP="00027D21">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53217" w:rsidRPr="00B138F3" w:rsidRDefault="00653217" w:rsidP="00027D21">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653217" w:rsidRPr="00B138F3" w:rsidRDefault="00653217" w:rsidP="00027D21">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B138F3">
        <w:rPr>
          <w:rFonts w:ascii="GHEA Grapalat" w:hAnsi="GHEA Grapalat"/>
        </w:rPr>
        <w:t>сроки представления</w:t>
      </w:r>
      <w:proofErr w:type="gramEnd"/>
      <w:r w:rsidRPr="00B138F3">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53217" w:rsidRPr="00B138F3" w:rsidRDefault="00653217" w:rsidP="00027D21">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53217" w:rsidRPr="00B138F3" w:rsidRDefault="00653217" w:rsidP="00027D21">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653217" w:rsidRPr="00B138F3" w:rsidRDefault="00653217" w:rsidP="00027D21">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 xml:space="preserve">Компанией убытки) и </w:t>
      </w:r>
      <w:r w:rsidRPr="00B138F3">
        <w:rPr>
          <w:rFonts w:ascii="GHEA Grapalat" w:hAnsi="GHEA Grapalat"/>
        </w:rPr>
        <w:lastRenderedPageBreak/>
        <w:t>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653217" w:rsidRPr="00B138F3" w:rsidRDefault="00653217" w:rsidP="00027D21">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53217" w:rsidRPr="00B138F3" w:rsidRDefault="00653217" w:rsidP="00027D21">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653217" w:rsidRPr="00B138F3" w:rsidRDefault="00653217" w:rsidP="00027D21">
      <w:pPr>
        <w:widowControl w:val="0"/>
        <w:jc w:val="center"/>
        <w:rPr>
          <w:rFonts w:ascii="GHEA Grapalat" w:hAnsi="GHEA Grapalat" w:cs="GHEA Grapalat"/>
          <w:b/>
          <w:bCs/>
        </w:rPr>
      </w:pPr>
      <w:r w:rsidRPr="00B138F3">
        <w:rPr>
          <w:rFonts w:ascii="GHEA Grapalat" w:hAnsi="GHEA Grapalat"/>
          <w:b/>
        </w:rPr>
        <w:t>2. Иные условия</w:t>
      </w:r>
    </w:p>
    <w:p w:rsidR="00653217" w:rsidRPr="00B253E1" w:rsidRDefault="00653217" w:rsidP="00027D21">
      <w:pPr>
        <w:widowControl w:val="0"/>
        <w:tabs>
          <w:tab w:val="left" w:pos="1134"/>
        </w:tabs>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53217" w:rsidRPr="00B138F3" w:rsidRDefault="00653217" w:rsidP="00027D21">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653217" w:rsidRPr="00B138F3" w:rsidRDefault="00653217" w:rsidP="00027D21">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653217" w:rsidRPr="00B138F3" w:rsidDel="00A13215" w:rsidRDefault="00653217" w:rsidP="00027D21">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53217" w:rsidRPr="00B138F3" w:rsidRDefault="00653217" w:rsidP="00027D21">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53217" w:rsidRPr="00B138F3" w:rsidRDefault="00653217" w:rsidP="00027D21">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653217" w:rsidRPr="00B138F3" w:rsidRDefault="00653217" w:rsidP="00027D21">
      <w:pPr>
        <w:widowControl w:val="0"/>
        <w:jc w:val="both"/>
        <w:rPr>
          <w:rFonts w:ascii="GHEA Grapalat" w:hAnsi="GHEA Grapalat"/>
        </w:rPr>
      </w:pPr>
      <w:r w:rsidRPr="00B138F3">
        <w:rPr>
          <w:rFonts w:ascii="GHEA Grapalat" w:hAnsi="GHEA Grapalat"/>
        </w:rPr>
        <w:t>_______________________________________</w:t>
      </w:r>
    </w:p>
    <w:p w:rsidR="00653217" w:rsidRPr="00B138F3" w:rsidRDefault="00653217" w:rsidP="00027D21">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653217" w:rsidRPr="00B138F3" w:rsidRDefault="00653217" w:rsidP="00027D21">
      <w:pPr>
        <w:widowControl w:val="0"/>
        <w:jc w:val="both"/>
        <w:rPr>
          <w:rFonts w:ascii="GHEA Grapalat" w:hAnsi="GHEA Grapalat"/>
        </w:rPr>
      </w:pPr>
      <w:r w:rsidRPr="00B138F3">
        <w:rPr>
          <w:rFonts w:ascii="GHEA Grapalat" w:hAnsi="GHEA Grapalat"/>
        </w:rPr>
        <w:t>_______________________________________</w:t>
      </w:r>
    </w:p>
    <w:p w:rsidR="00653217" w:rsidRPr="00B138F3" w:rsidRDefault="00653217" w:rsidP="00027D21">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653217" w:rsidRPr="00B138F3" w:rsidRDefault="00653217" w:rsidP="00027D21">
      <w:pPr>
        <w:widowControl w:val="0"/>
        <w:jc w:val="both"/>
        <w:rPr>
          <w:rFonts w:ascii="GHEA Grapalat" w:hAnsi="GHEA Grapalat"/>
        </w:rPr>
      </w:pPr>
      <w:r w:rsidRPr="00B138F3">
        <w:rPr>
          <w:rFonts w:ascii="GHEA Grapalat" w:hAnsi="GHEA Grapalat"/>
        </w:rPr>
        <w:t>_______________________________________</w:t>
      </w:r>
    </w:p>
    <w:p w:rsidR="00653217" w:rsidRPr="00B138F3" w:rsidRDefault="00653217" w:rsidP="00027D21">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653217" w:rsidRPr="00B138F3" w:rsidRDefault="00653217" w:rsidP="00027D21">
      <w:pPr>
        <w:widowControl w:val="0"/>
        <w:jc w:val="both"/>
        <w:rPr>
          <w:rFonts w:ascii="GHEA Grapalat" w:hAnsi="GHEA Grapalat"/>
        </w:rPr>
      </w:pPr>
      <w:r w:rsidRPr="00B138F3">
        <w:rPr>
          <w:rFonts w:ascii="GHEA Grapalat" w:hAnsi="GHEA Grapalat"/>
        </w:rPr>
        <w:t>_______________________________________</w:t>
      </w:r>
    </w:p>
    <w:p w:rsidR="00653217" w:rsidRPr="00B138F3" w:rsidRDefault="00653217" w:rsidP="00027D21">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653217" w:rsidRPr="00B138F3" w:rsidRDefault="00653217" w:rsidP="00027D21">
      <w:pPr>
        <w:widowControl w:val="0"/>
        <w:jc w:val="both"/>
        <w:rPr>
          <w:rFonts w:ascii="GHEA Grapalat" w:hAnsi="GHEA Grapalat"/>
        </w:rPr>
      </w:pPr>
      <w:r w:rsidRPr="00B138F3">
        <w:rPr>
          <w:rFonts w:ascii="GHEA Grapalat" w:hAnsi="GHEA Grapalat"/>
        </w:rPr>
        <w:t>_______________________________________</w:t>
      </w:r>
    </w:p>
    <w:p w:rsidR="00653217" w:rsidRPr="00B138F3" w:rsidRDefault="00653217" w:rsidP="00027D21">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653217" w:rsidRPr="00B138F3" w:rsidRDefault="00653217" w:rsidP="00027D21">
      <w:pPr>
        <w:widowControl w:val="0"/>
        <w:jc w:val="both"/>
        <w:rPr>
          <w:rFonts w:ascii="GHEA Grapalat" w:hAnsi="GHEA Grapalat"/>
        </w:rPr>
      </w:pPr>
      <w:r w:rsidRPr="00B138F3">
        <w:rPr>
          <w:rFonts w:ascii="GHEA Grapalat" w:hAnsi="GHEA Grapalat"/>
        </w:rPr>
        <w:t>_______________________________________</w:t>
      </w:r>
    </w:p>
    <w:p w:rsidR="00653217" w:rsidRPr="00B138F3" w:rsidRDefault="00653217" w:rsidP="00027D21">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653217" w:rsidRPr="00B138F3" w:rsidRDefault="00653217" w:rsidP="00027D21">
      <w:pPr>
        <w:widowControl w:val="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53217" w:rsidRPr="00B138F3" w:rsidTr="0065321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53217" w:rsidRPr="00B138F3" w:rsidTr="0065321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653217" w:rsidRPr="00B138F3" w:rsidTr="0065321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53217" w:rsidRPr="00B138F3" w:rsidTr="0065321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53217" w:rsidRPr="00B138F3" w:rsidTr="0065321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53217" w:rsidRPr="00B138F3" w:rsidTr="0065321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53217" w:rsidRPr="00B138F3" w:rsidTr="0065321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53217" w:rsidRPr="00B138F3" w:rsidTr="0065321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53217" w:rsidRPr="00B138F3" w:rsidTr="0065321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AF6581">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7204F4">
              <w:rPr>
                <w:rFonts w:ascii="GHEA Grapalat" w:hAnsi="GHEA Grapalat"/>
                <w:color w:val="FF0000"/>
              </w:rPr>
              <w:t xml:space="preserve"> </w:t>
            </w:r>
          </w:p>
        </w:tc>
      </w:tr>
      <w:tr w:rsidR="00653217" w:rsidRPr="00B138F3" w:rsidTr="0065321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53217" w:rsidRPr="00B138F3" w:rsidTr="0065321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AF6581">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653217" w:rsidRPr="00B138F3" w:rsidTr="0065321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AF6581" w:rsidRDefault="00653217" w:rsidP="00AF6581">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257AA2">
              <w:rPr>
                <w:rFonts w:ascii="GHEA Grapalat" w:hAnsi="GHEA Grapalat"/>
                <w:color w:val="000000"/>
                <w:sz w:val="20"/>
                <w:szCs w:val="20"/>
              </w:rPr>
              <w:t xml:space="preserve"> </w:t>
            </w:r>
          </w:p>
        </w:tc>
      </w:tr>
      <w:tr w:rsidR="00653217" w:rsidRPr="00B138F3" w:rsidTr="0065321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AF6581">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sidRPr="00BB35D2">
              <w:rPr>
                <w:rFonts w:ascii="GHEA Grapalat" w:hAnsi="GHEA Grapalat" w:cs="Sylfaen"/>
                <w:sz w:val="20"/>
                <w:szCs w:val="20"/>
              </w:rPr>
              <w:t xml:space="preserve"> </w:t>
            </w:r>
          </w:p>
        </w:tc>
      </w:tr>
      <w:tr w:rsidR="00653217" w:rsidRPr="00B138F3" w:rsidTr="0065321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53217" w:rsidRPr="00B138F3" w:rsidTr="0065321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53217" w:rsidRPr="00B138F3" w:rsidTr="0065321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53217" w:rsidRPr="00B138F3" w:rsidTr="0065321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653217" w:rsidRPr="00B138F3" w:rsidTr="00653217">
        <w:trPr>
          <w:trHeight w:val="424"/>
        </w:trPr>
        <w:tc>
          <w:tcPr>
            <w:tcW w:w="10980" w:type="dxa"/>
            <w:gridSpan w:val="2"/>
            <w:tcBorders>
              <w:top w:val="single" w:sz="4" w:space="0" w:color="auto"/>
              <w:left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53217" w:rsidRPr="00B138F3" w:rsidTr="0065321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53217" w:rsidRPr="00B138F3" w:rsidTr="0065321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217" w:rsidRPr="00B138F3" w:rsidRDefault="00653217" w:rsidP="00027D21">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53217" w:rsidRPr="00B138F3" w:rsidTr="00653217">
        <w:trPr>
          <w:trHeight w:val="2194"/>
        </w:trPr>
        <w:tc>
          <w:tcPr>
            <w:tcW w:w="5616" w:type="dxa"/>
            <w:tcBorders>
              <w:top w:val="nil"/>
              <w:left w:val="single" w:sz="4" w:space="0" w:color="auto"/>
              <w:bottom w:val="single" w:sz="4" w:space="0" w:color="auto"/>
              <w:right w:val="single" w:sz="4" w:space="0" w:color="auto"/>
            </w:tcBorders>
            <w:noWrap/>
            <w:vAlign w:val="bottom"/>
          </w:tcPr>
          <w:p w:rsidR="00653217" w:rsidRPr="00B138F3" w:rsidRDefault="00653217" w:rsidP="00027D21">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653217" w:rsidRPr="00B138F3" w:rsidRDefault="00653217" w:rsidP="00027D21">
            <w:pPr>
              <w:widowControl w:val="0"/>
              <w:rPr>
                <w:rFonts w:ascii="GHEA Grapalat" w:hAnsi="GHEA Grapalat" w:cs="Sylfaen"/>
              </w:rPr>
            </w:pPr>
          </w:p>
          <w:p w:rsidR="00653217" w:rsidRPr="00B138F3" w:rsidRDefault="00653217" w:rsidP="00027D21">
            <w:pPr>
              <w:widowControl w:val="0"/>
              <w:jc w:val="right"/>
              <w:rPr>
                <w:rFonts w:ascii="GHEA Grapalat" w:hAnsi="GHEA Grapalat" w:cs="Tahoma"/>
              </w:rPr>
            </w:pPr>
            <w:r w:rsidRPr="00B138F3">
              <w:rPr>
                <w:rFonts w:ascii="GHEA Grapalat" w:hAnsi="GHEA Grapalat"/>
              </w:rPr>
              <w:t>/____________________/</w:t>
            </w:r>
          </w:p>
          <w:p w:rsidR="00653217" w:rsidRPr="00B138F3" w:rsidRDefault="00653217" w:rsidP="00027D21">
            <w:pPr>
              <w:widowControl w:val="0"/>
              <w:rPr>
                <w:rFonts w:ascii="GHEA Grapalat" w:hAnsi="GHEA Grapalat" w:cs="Sylfaen"/>
              </w:rPr>
            </w:pPr>
          </w:p>
          <w:p w:rsidR="00653217" w:rsidRPr="00B138F3" w:rsidRDefault="00653217" w:rsidP="00027D21">
            <w:pPr>
              <w:widowControl w:val="0"/>
              <w:jc w:val="right"/>
              <w:rPr>
                <w:rFonts w:ascii="GHEA Grapalat" w:hAnsi="GHEA Grapalat" w:cs="Sylfaen"/>
              </w:rPr>
            </w:pPr>
            <w:r w:rsidRPr="00B138F3">
              <w:rPr>
                <w:rFonts w:ascii="GHEA Grapalat" w:hAnsi="GHEA Grapalat"/>
              </w:rPr>
              <w:t>/____________________/</w:t>
            </w:r>
          </w:p>
          <w:p w:rsidR="00653217" w:rsidRPr="00B138F3" w:rsidRDefault="00653217" w:rsidP="00027D21">
            <w:pPr>
              <w:widowControl w:val="0"/>
              <w:rPr>
                <w:rFonts w:ascii="GHEA Grapalat" w:hAnsi="GHEA Grapalat" w:cs="Sylfaen"/>
              </w:rPr>
            </w:pPr>
          </w:p>
          <w:p w:rsidR="00653217" w:rsidRPr="00B138F3" w:rsidRDefault="00653217" w:rsidP="00027D21">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653217" w:rsidRPr="00B138F3" w:rsidRDefault="00653217" w:rsidP="00027D21">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653217" w:rsidRPr="00B138F3" w:rsidRDefault="00653217" w:rsidP="00027D21">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653217" w:rsidRPr="00B138F3" w:rsidRDefault="00653217" w:rsidP="00027D21">
            <w:pPr>
              <w:widowControl w:val="0"/>
              <w:rPr>
                <w:rFonts w:ascii="GHEA Grapalat" w:hAnsi="GHEA Grapalat" w:cs="Sylfaen"/>
              </w:rPr>
            </w:pPr>
          </w:p>
          <w:p w:rsidR="00653217" w:rsidRPr="00B138F3" w:rsidRDefault="00653217" w:rsidP="00027D21">
            <w:pPr>
              <w:widowControl w:val="0"/>
              <w:jc w:val="right"/>
              <w:rPr>
                <w:rFonts w:ascii="GHEA Grapalat" w:hAnsi="GHEA Grapalat" w:cs="Sylfaen"/>
              </w:rPr>
            </w:pPr>
            <w:r w:rsidRPr="00B138F3">
              <w:rPr>
                <w:rFonts w:ascii="GHEA Grapalat" w:hAnsi="GHEA Grapalat"/>
              </w:rPr>
              <w:t>/____________________/</w:t>
            </w:r>
          </w:p>
          <w:p w:rsidR="00653217" w:rsidRPr="00B138F3" w:rsidRDefault="00653217" w:rsidP="00027D21">
            <w:pPr>
              <w:widowControl w:val="0"/>
              <w:jc w:val="right"/>
              <w:rPr>
                <w:rFonts w:ascii="GHEA Grapalat" w:hAnsi="GHEA Grapalat" w:cs="Tahoma"/>
              </w:rPr>
            </w:pPr>
          </w:p>
          <w:p w:rsidR="00653217" w:rsidRPr="00B138F3" w:rsidRDefault="00653217" w:rsidP="00027D21">
            <w:pPr>
              <w:widowControl w:val="0"/>
              <w:jc w:val="right"/>
              <w:rPr>
                <w:rFonts w:ascii="GHEA Grapalat" w:hAnsi="GHEA Grapalat" w:cs="Sylfaen"/>
              </w:rPr>
            </w:pPr>
            <w:r w:rsidRPr="00B138F3">
              <w:rPr>
                <w:rFonts w:ascii="GHEA Grapalat" w:hAnsi="GHEA Grapalat"/>
              </w:rPr>
              <w:t>/____________________/</w:t>
            </w:r>
          </w:p>
          <w:p w:rsidR="00653217" w:rsidRPr="00B138F3" w:rsidRDefault="00653217" w:rsidP="00027D21">
            <w:pPr>
              <w:widowControl w:val="0"/>
              <w:rPr>
                <w:rFonts w:ascii="GHEA Grapalat" w:hAnsi="GHEA Grapalat" w:cs="Sylfaen"/>
              </w:rPr>
            </w:pPr>
          </w:p>
          <w:p w:rsidR="00653217" w:rsidRPr="00B138F3" w:rsidRDefault="00653217" w:rsidP="00027D21">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53217" w:rsidRPr="00B138F3" w:rsidTr="00653217">
        <w:trPr>
          <w:trHeight w:val="2194"/>
        </w:trPr>
        <w:tc>
          <w:tcPr>
            <w:tcW w:w="5616" w:type="dxa"/>
            <w:tcBorders>
              <w:top w:val="single" w:sz="4" w:space="0" w:color="auto"/>
              <w:left w:val="single" w:sz="4" w:space="0" w:color="auto"/>
              <w:right w:val="single" w:sz="4" w:space="0" w:color="auto"/>
            </w:tcBorders>
            <w:noWrap/>
            <w:vAlign w:val="bottom"/>
          </w:tcPr>
          <w:p w:rsidR="00653217" w:rsidRPr="00B138F3" w:rsidRDefault="00653217" w:rsidP="00027D21">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653217" w:rsidRPr="00B138F3" w:rsidRDefault="00653217" w:rsidP="00027D21">
            <w:pPr>
              <w:widowControl w:val="0"/>
              <w:rPr>
                <w:rFonts w:ascii="GHEA Grapalat" w:hAnsi="GHEA Grapalat"/>
              </w:rPr>
            </w:pPr>
          </w:p>
          <w:p w:rsidR="00653217" w:rsidRPr="00B138F3" w:rsidRDefault="00653217" w:rsidP="00027D21">
            <w:pPr>
              <w:widowControl w:val="0"/>
              <w:jc w:val="right"/>
              <w:rPr>
                <w:rFonts w:ascii="GHEA Grapalat" w:hAnsi="GHEA Grapalat" w:cs="Tahoma"/>
              </w:rPr>
            </w:pPr>
            <w:r w:rsidRPr="00B138F3">
              <w:rPr>
                <w:rFonts w:ascii="GHEA Grapalat" w:hAnsi="GHEA Grapalat"/>
              </w:rPr>
              <w:t>/____________________/</w:t>
            </w:r>
          </w:p>
          <w:p w:rsidR="00653217" w:rsidRPr="00B138F3" w:rsidRDefault="00653217" w:rsidP="00027D21">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653217" w:rsidRPr="00B138F3" w:rsidRDefault="00653217" w:rsidP="00027D21">
            <w:pPr>
              <w:widowControl w:val="0"/>
              <w:rPr>
                <w:rFonts w:ascii="GHEA Grapalat" w:hAnsi="GHEA Grapalat" w:cs="Tahoma"/>
              </w:rPr>
            </w:pPr>
          </w:p>
          <w:p w:rsidR="00653217" w:rsidRPr="00B138F3" w:rsidRDefault="00653217" w:rsidP="00027D21">
            <w:pPr>
              <w:widowControl w:val="0"/>
              <w:rPr>
                <w:rFonts w:ascii="GHEA Grapalat" w:hAnsi="GHEA Grapalat" w:cs="Arial"/>
              </w:rPr>
            </w:pPr>
          </w:p>
        </w:tc>
        <w:tc>
          <w:tcPr>
            <w:tcW w:w="5364" w:type="dxa"/>
            <w:tcBorders>
              <w:top w:val="single" w:sz="4" w:space="0" w:color="auto"/>
              <w:left w:val="nil"/>
              <w:right w:val="single" w:sz="4" w:space="0" w:color="auto"/>
            </w:tcBorders>
            <w:noWrap/>
          </w:tcPr>
          <w:p w:rsidR="00653217" w:rsidRPr="00B138F3" w:rsidRDefault="00653217" w:rsidP="00027D21">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653217" w:rsidRPr="00B138F3" w:rsidRDefault="00653217" w:rsidP="00027D21">
            <w:pPr>
              <w:widowControl w:val="0"/>
              <w:rPr>
                <w:rFonts w:ascii="GHEA Grapalat" w:hAnsi="GHEA Grapalat" w:cs="Tahoma"/>
              </w:rPr>
            </w:pPr>
          </w:p>
          <w:p w:rsidR="00653217" w:rsidRPr="00B138F3" w:rsidRDefault="00653217" w:rsidP="00027D21">
            <w:pPr>
              <w:widowControl w:val="0"/>
              <w:jc w:val="right"/>
              <w:rPr>
                <w:rFonts w:ascii="GHEA Grapalat" w:hAnsi="GHEA Grapalat" w:cs="Tahoma"/>
              </w:rPr>
            </w:pPr>
            <w:r w:rsidRPr="00B138F3">
              <w:rPr>
                <w:rFonts w:ascii="GHEA Grapalat" w:hAnsi="GHEA Grapalat"/>
              </w:rPr>
              <w:t>/____________________/</w:t>
            </w:r>
          </w:p>
          <w:p w:rsidR="00653217" w:rsidRPr="00B138F3" w:rsidRDefault="00653217" w:rsidP="00027D21">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653217" w:rsidRPr="00B138F3" w:rsidRDefault="00653217" w:rsidP="00027D21">
            <w:pPr>
              <w:widowControl w:val="0"/>
              <w:rPr>
                <w:rFonts w:ascii="GHEA Grapalat" w:hAnsi="GHEA Grapalat" w:cs="Arial"/>
              </w:rPr>
            </w:pPr>
          </w:p>
        </w:tc>
      </w:tr>
      <w:tr w:rsidR="00653217" w:rsidRPr="00B138F3" w:rsidTr="00653217">
        <w:trPr>
          <w:trHeight w:val="2194"/>
        </w:trPr>
        <w:tc>
          <w:tcPr>
            <w:tcW w:w="5616" w:type="dxa"/>
            <w:tcBorders>
              <w:top w:val="nil"/>
              <w:left w:val="single" w:sz="4" w:space="0" w:color="auto"/>
              <w:bottom w:val="single" w:sz="4" w:space="0" w:color="auto"/>
              <w:right w:val="single" w:sz="4" w:space="0" w:color="auto"/>
            </w:tcBorders>
            <w:noWrap/>
            <w:vAlign w:val="bottom"/>
          </w:tcPr>
          <w:p w:rsidR="00653217" w:rsidRPr="00B138F3" w:rsidRDefault="00653217" w:rsidP="00027D21">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653217" w:rsidRPr="00B138F3" w:rsidRDefault="00653217" w:rsidP="00027D21">
            <w:pPr>
              <w:widowControl w:val="0"/>
              <w:rPr>
                <w:rFonts w:ascii="GHEA Grapalat" w:hAnsi="GHEA Grapalat" w:cs="Sylfaen"/>
              </w:rPr>
            </w:pPr>
          </w:p>
          <w:p w:rsidR="00653217" w:rsidRPr="00B138F3" w:rsidRDefault="00653217" w:rsidP="00027D21">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653217" w:rsidRPr="00B138F3" w:rsidRDefault="00653217" w:rsidP="00027D21">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653217" w:rsidRPr="00B138F3" w:rsidRDefault="00653217" w:rsidP="00027D21">
            <w:pPr>
              <w:widowControl w:val="0"/>
              <w:rPr>
                <w:rFonts w:ascii="GHEA Grapalat" w:hAnsi="GHEA Grapalat"/>
              </w:rPr>
            </w:pPr>
          </w:p>
          <w:p w:rsidR="00653217" w:rsidRPr="00B138F3" w:rsidRDefault="00653217" w:rsidP="00027D21">
            <w:pPr>
              <w:widowControl w:val="0"/>
              <w:jc w:val="right"/>
              <w:rPr>
                <w:rFonts w:ascii="GHEA Grapalat" w:hAnsi="GHEA Grapalat" w:cs="Sylfaen"/>
              </w:rPr>
            </w:pPr>
            <w:r w:rsidRPr="00B138F3">
              <w:rPr>
                <w:rFonts w:ascii="GHEA Grapalat" w:hAnsi="GHEA Grapalat"/>
              </w:rPr>
              <w:t>23.в Дата исполнения: "___" ___ 20___г.</w:t>
            </w:r>
          </w:p>
        </w:tc>
      </w:tr>
    </w:tbl>
    <w:p w:rsidR="00653217" w:rsidRPr="00B138F3" w:rsidRDefault="00653217" w:rsidP="00027D21">
      <w:pPr>
        <w:widowControl w:val="0"/>
        <w:jc w:val="center"/>
        <w:rPr>
          <w:rFonts w:ascii="GHEA Grapalat" w:hAnsi="GHEA Grapalat" w:cs="Sylfaen"/>
        </w:rPr>
      </w:pPr>
    </w:p>
    <w:p w:rsidR="00653217" w:rsidRPr="00B138F3" w:rsidRDefault="00653217" w:rsidP="00027D21">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53217" w:rsidRPr="00B138F3" w:rsidRDefault="00653217" w:rsidP="00027D21">
      <w:pPr>
        <w:rPr>
          <w:rFonts w:ascii="GHEA Grapalat" w:hAnsi="GHEA Grapalat" w:cs="Sylfaen"/>
        </w:rPr>
      </w:pPr>
      <w:r w:rsidRPr="00B138F3">
        <w:rPr>
          <w:rFonts w:ascii="GHEA Grapalat" w:hAnsi="GHEA Grapalat" w:cs="Sylfaen"/>
        </w:rPr>
        <w:br w:type="page"/>
      </w:r>
    </w:p>
    <w:p w:rsidR="00653217" w:rsidRPr="00B138F3" w:rsidRDefault="00653217" w:rsidP="00027D21">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53217" w:rsidRPr="00B138F3" w:rsidTr="0065321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Сторона,</w:t>
            </w:r>
          </w:p>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53217" w:rsidRPr="00B138F3" w:rsidTr="0065321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b/>
                <w:sz w:val="18"/>
                <w:szCs w:val="18"/>
              </w:rPr>
            </w:pPr>
            <w:r w:rsidRPr="00B138F3">
              <w:rPr>
                <w:rFonts w:ascii="GHEA Grapalat" w:hAnsi="GHEA Grapalat"/>
                <w:b/>
                <w:sz w:val="18"/>
                <w:szCs w:val="18"/>
              </w:rPr>
              <w:t>5</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p w:rsidR="00653217" w:rsidRPr="00B138F3" w:rsidRDefault="00653217" w:rsidP="00027D21">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Del="0010680B" w:rsidRDefault="00653217" w:rsidP="00027D21">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653217" w:rsidRPr="00B138F3" w:rsidRDefault="00653217" w:rsidP="00027D21">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653217" w:rsidRPr="00B138F3" w:rsidRDefault="00653217" w:rsidP="00027D21">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p>
        </w:tc>
      </w:tr>
      <w:tr w:rsidR="00653217" w:rsidRPr="00B138F3" w:rsidTr="006532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3217" w:rsidRPr="00B138F3" w:rsidRDefault="00653217" w:rsidP="00027D21">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53217" w:rsidRPr="00B138F3" w:rsidRDefault="00653217" w:rsidP="00027D21">
            <w:pPr>
              <w:widowControl w:val="0"/>
              <w:jc w:val="center"/>
              <w:rPr>
                <w:rFonts w:ascii="GHEA Grapalat" w:hAnsi="GHEA Grapalat"/>
                <w:sz w:val="18"/>
                <w:szCs w:val="18"/>
              </w:rPr>
            </w:pPr>
          </w:p>
        </w:tc>
      </w:tr>
    </w:tbl>
    <w:p w:rsidR="00653217" w:rsidRPr="00653217" w:rsidRDefault="00653217" w:rsidP="00027D21">
      <w:pPr>
        <w:pStyle w:val="BodyTextIndent3"/>
        <w:widowControl w:val="0"/>
        <w:spacing w:line="240" w:lineRule="auto"/>
        <w:jc w:val="right"/>
        <w:rPr>
          <w:rFonts w:ascii="GHEA Grapalat" w:hAnsi="GHEA Grapalat"/>
          <w:b/>
          <w:sz w:val="24"/>
          <w:szCs w:val="24"/>
        </w:rPr>
      </w:pPr>
    </w:p>
    <w:p w:rsidR="00653217" w:rsidRPr="00E02682" w:rsidRDefault="00653217" w:rsidP="00027D21">
      <w:pPr>
        <w:pStyle w:val="BodyTextIndent3"/>
        <w:widowControl w:val="0"/>
        <w:tabs>
          <w:tab w:val="left" w:pos="6359"/>
        </w:tabs>
        <w:spacing w:line="240" w:lineRule="auto"/>
        <w:jc w:val="left"/>
        <w:rPr>
          <w:rFonts w:ascii="GHEA Grapalat" w:hAnsi="GHEA Grapalat"/>
          <w:b/>
          <w:sz w:val="24"/>
          <w:szCs w:val="24"/>
        </w:rPr>
      </w:pPr>
      <w:r w:rsidRPr="00E02682">
        <w:rPr>
          <w:rFonts w:ascii="GHEA Grapalat" w:hAnsi="GHEA Grapalat"/>
          <w:b/>
          <w:sz w:val="24"/>
          <w:szCs w:val="24"/>
        </w:rPr>
        <w:tab/>
      </w:r>
    </w:p>
    <w:p w:rsidR="00653217" w:rsidRPr="00E02682" w:rsidRDefault="00653217" w:rsidP="00027D21">
      <w:pPr>
        <w:pStyle w:val="BodyTextIndent3"/>
        <w:widowControl w:val="0"/>
        <w:tabs>
          <w:tab w:val="left" w:pos="6359"/>
        </w:tabs>
        <w:spacing w:line="240" w:lineRule="auto"/>
        <w:jc w:val="left"/>
        <w:rPr>
          <w:rFonts w:ascii="GHEA Grapalat" w:hAnsi="GHEA Grapalat"/>
          <w:b/>
          <w:sz w:val="24"/>
          <w:szCs w:val="24"/>
        </w:rPr>
      </w:pPr>
    </w:p>
    <w:p w:rsidR="00653217" w:rsidRPr="00E02682" w:rsidRDefault="00653217" w:rsidP="00027D21">
      <w:pPr>
        <w:pStyle w:val="BodyTextIndent3"/>
        <w:widowControl w:val="0"/>
        <w:tabs>
          <w:tab w:val="left" w:pos="6359"/>
        </w:tabs>
        <w:spacing w:line="240" w:lineRule="auto"/>
        <w:jc w:val="left"/>
        <w:rPr>
          <w:rFonts w:ascii="GHEA Grapalat" w:hAnsi="GHEA Grapalat"/>
          <w:b/>
          <w:sz w:val="24"/>
          <w:szCs w:val="24"/>
        </w:rPr>
      </w:pPr>
    </w:p>
    <w:p w:rsidR="00653217" w:rsidRPr="00E02682" w:rsidRDefault="00653217" w:rsidP="00027D21">
      <w:pPr>
        <w:pStyle w:val="BodyTextIndent3"/>
        <w:widowControl w:val="0"/>
        <w:tabs>
          <w:tab w:val="left" w:pos="6359"/>
        </w:tabs>
        <w:spacing w:line="240" w:lineRule="auto"/>
        <w:jc w:val="left"/>
        <w:rPr>
          <w:rFonts w:ascii="GHEA Grapalat" w:hAnsi="GHEA Grapalat"/>
          <w:b/>
          <w:sz w:val="24"/>
          <w:szCs w:val="24"/>
        </w:rPr>
      </w:pPr>
    </w:p>
    <w:p w:rsidR="00653217" w:rsidRPr="00E02682" w:rsidRDefault="00653217" w:rsidP="00027D21">
      <w:pPr>
        <w:pStyle w:val="BodyTextIndent3"/>
        <w:widowControl w:val="0"/>
        <w:tabs>
          <w:tab w:val="left" w:pos="6359"/>
        </w:tabs>
        <w:spacing w:line="240" w:lineRule="auto"/>
        <w:jc w:val="left"/>
        <w:rPr>
          <w:rFonts w:ascii="GHEA Grapalat" w:hAnsi="GHEA Grapalat"/>
          <w:b/>
          <w:sz w:val="24"/>
          <w:szCs w:val="24"/>
        </w:rPr>
      </w:pPr>
    </w:p>
    <w:p w:rsidR="00653217" w:rsidRPr="00E02682" w:rsidRDefault="00653217" w:rsidP="00027D21">
      <w:pPr>
        <w:pStyle w:val="BodyTextIndent3"/>
        <w:widowControl w:val="0"/>
        <w:tabs>
          <w:tab w:val="left" w:pos="6359"/>
        </w:tabs>
        <w:spacing w:line="240" w:lineRule="auto"/>
        <w:jc w:val="left"/>
        <w:rPr>
          <w:rFonts w:ascii="GHEA Grapalat" w:hAnsi="GHEA Grapalat"/>
          <w:b/>
          <w:sz w:val="24"/>
          <w:szCs w:val="24"/>
        </w:rPr>
      </w:pPr>
    </w:p>
    <w:p w:rsidR="00653217" w:rsidRPr="00E02682" w:rsidRDefault="00653217" w:rsidP="00027D21">
      <w:pPr>
        <w:pStyle w:val="BodyTextIndent3"/>
        <w:widowControl w:val="0"/>
        <w:tabs>
          <w:tab w:val="left" w:pos="6359"/>
        </w:tabs>
        <w:spacing w:line="240" w:lineRule="auto"/>
        <w:jc w:val="left"/>
        <w:rPr>
          <w:rFonts w:ascii="GHEA Grapalat" w:hAnsi="GHEA Grapalat"/>
          <w:b/>
          <w:sz w:val="24"/>
          <w:szCs w:val="24"/>
        </w:rPr>
      </w:pPr>
    </w:p>
    <w:p w:rsidR="00653217" w:rsidRPr="00E02682" w:rsidRDefault="00653217" w:rsidP="00027D21">
      <w:pPr>
        <w:pStyle w:val="BodyTextIndent3"/>
        <w:widowControl w:val="0"/>
        <w:tabs>
          <w:tab w:val="left" w:pos="6359"/>
        </w:tabs>
        <w:spacing w:line="240" w:lineRule="auto"/>
        <w:jc w:val="left"/>
        <w:rPr>
          <w:rFonts w:ascii="GHEA Grapalat" w:hAnsi="GHEA Grapalat"/>
          <w:b/>
          <w:sz w:val="24"/>
          <w:szCs w:val="24"/>
        </w:rPr>
      </w:pPr>
    </w:p>
    <w:p w:rsidR="00653217" w:rsidRPr="00E02682" w:rsidRDefault="00653217" w:rsidP="00027D21">
      <w:pPr>
        <w:pStyle w:val="BodyTextIndent3"/>
        <w:widowControl w:val="0"/>
        <w:tabs>
          <w:tab w:val="left" w:pos="6359"/>
        </w:tabs>
        <w:spacing w:line="240" w:lineRule="auto"/>
        <w:jc w:val="left"/>
        <w:rPr>
          <w:rFonts w:ascii="GHEA Grapalat" w:hAnsi="GHEA Grapalat"/>
          <w:b/>
          <w:sz w:val="24"/>
          <w:szCs w:val="24"/>
        </w:rPr>
      </w:pPr>
    </w:p>
    <w:p w:rsidR="00653217" w:rsidRPr="00E02682" w:rsidRDefault="00653217" w:rsidP="00027D21">
      <w:pPr>
        <w:pStyle w:val="BodyTextIndent3"/>
        <w:widowControl w:val="0"/>
        <w:tabs>
          <w:tab w:val="left" w:pos="6359"/>
        </w:tabs>
        <w:spacing w:line="240" w:lineRule="auto"/>
        <w:jc w:val="left"/>
        <w:rPr>
          <w:rFonts w:ascii="GHEA Grapalat" w:hAnsi="GHEA Grapalat"/>
          <w:b/>
          <w:sz w:val="24"/>
          <w:szCs w:val="24"/>
        </w:rPr>
      </w:pPr>
    </w:p>
    <w:p w:rsidR="00027D21" w:rsidRPr="00E02682" w:rsidRDefault="00027D21" w:rsidP="00027D21">
      <w:pPr>
        <w:pStyle w:val="BodyTextIndent3"/>
        <w:widowControl w:val="0"/>
        <w:spacing w:line="240" w:lineRule="auto"/>
        <w:jc w:val="right"/>
        <w:rPr>
          <w:rFonts w:ascii="GHEA Grapalat" w:hAnsi="GHEA Grapalat"/>
          <w:b/>
          <w:sz w:val="24"/>
          <w:szCs w:val="24"/>
        </w:rPr>
      </w:pPr>
    </w:p>
    <w:p w:rsidR="00027D21" w:rsidRPr="00E02682" w:rsidRDefault="00027D21" w:rsidP="00027D21">
      <w:pPr>
        <w:pStyle w:val="BodyTextIndent3"/>
        <w:widowControl w:val="0"/>
        <w:spacing w:line="240" w:lineRule="auto"/>
        <w:jc w:val="right"/>
        <w:rPr>
          <w:rFonts w:ascii="GHEA Grapalat" w:hAnsi="GHEA Grapalat"/>
          <w:b/>
          <w:sz w:val="24"/>
          <w:szCs w:val="24"/>
        </w:rPr>
      </w:pPr>
    </w:p>
    <w:p w:rsidR="00027D21" w:rsidRPr="00E02682" w:rsidRDefault="00027D21" w:rsidP="00027D21">
      <w:pPr>
        <w:pStyle w:val="BodyTextIndent3"/>
        <w:widowControl w:val="0"/>
        <w:spacing w:line="240" w:lineRule="auto"/>
        <w:jc w:val="right"/>
        <w:rPr>
          <w:rFonts w:ascii="GHEA Grapalat" w:hAnsi="GHEA Grapalat"/>
          <w:b/>
          <w:sz w:val="24"/>
          <w:szCs w:val="24"/>
        </w:rPr>
      </w:pPr>
    </w:p>
    <w:p w:rsidR="00027D21" w:rsidRPr="00E02682" w:rsidRDefault="00027D21" w:rsidP="00027D21">
      <w:pPr>
        <w:pStyle w:val="BodyTextIndent3"/>
        <w:widowControl w:val="0"/>
        <w:spacing w:line="240" w:lineRule="auto"/>
        <w:jc w:val="right"/>
        <w:rPr>
          <w:rFonts w:ascii="GHEA Grapalat" w:hAnsi="GHEA Grapalat"/>
          <w:b/>
          <w:sz w:val="24"/>
          <w:szCs w:val="24"/>
        </w:rPr>
      </w:pPr>
    </w:p>
    <w:p w:rsidR="00027D21" w:rsidRPr="00E02682" w:rsidRDefault="00027D21" w:rsidP="00027D21">
      <w:pPr>
        <w:pStyle w:val="BodyTextIndent3"/>
        <w:widowControl w:val="0"/>
        <w:spacing w:line="240" w:lineRule="auto"/>
        <w:jc w:val="right"/>
        <w:rPr>
          <w:rFonts w:ascii="GHEA Grapalat" w:hAnsi="GHEA Grapalat"/>
          <w:b/>
          <w:sz w:val="24"/>
          <w:szCs w:val="24"/>
        </w:rPr>
      </w:pPr>
    </w:p>
    <w:p w:rsidR="00027D21" w:rsidRPr="00E02682" w:rsidRDefault="00027D21" w:rsidP="00027D21">
      <w:pPr>
        <w:pStyle w:val="BodyTextIndent3"/>
        <w:widowControl w:val="0"/>
        <w:spacing w:line="240" w:lineRule="auto"/>
        <w:jc w:val="right"/>
        <w:rPr>
          <w:rFonts w:ascii="GHEA Grapalat" w:hAnsi="GHEA Grapalat"/>
          <w:b/>
          <w:sz w:val="24"/>
          <w:szCs w:val="24"/>
        </w:rPr>
      </w:pPr>
    </w:p>
    <w:p w:rsidR="00027D21" w:rsidRPr="00E02682" w:rsidRDefault="00027D21" w:rsidP="00027D21">
      <w:pPr>
        <w:pStyle w:val="BodyTextIndent3"/>
        <w:widowControl w:val="0"/>
        <w:spacing w:line="240" w:lineRule="auto"/>
        <w:jc w:val="right"/>
        <w:rPr>
          <w:rFonts w:ascii="GHEA Grapalat" w:hAnsi="GHEA Grapalat"/>
          <w:b/>
          <w:sz w:val="24"/>
          <w:szCs w:val="24"/>
        </w:rPr>
      </w:pPr>
    </w:p>
    <w:p w:rsidR="00027D21" w:rsidRPr="00E02682" w:rsidRDefault="00027D21" w:rsidP="00027D21">
      <w:pPr>
        <w:pStyle w:val="BodyTextIndent3"/>
        <w:widowControl w:val="0"/>
        <w:spacing w:line="240" w:lineRule="auto"/>
        <w:jc w:val="right"/>
        <w:rPr>
          <w:rFonts w:ascii="GHEA Grapalat" w:hAnsi="GHEA Grapalat"/>
          <w:b/>
          <w:sz w:val="24"/>
          <w:szCs w:val="24"/>
        </w:rPr>
      </w:pPr>
    </w:p>
    <w:p w:rsidR="00027D21" w:rsidRPr="00E02682" w:rsidRDefault="00027D21" w:rsidP="00027D21">
      <w:pPr>
        <w:pStyle w:val="BodyTextIndent3"/>
        <w:widowControl w:val="0"/>
        <w:spacing w:line="240" w:lineRule="auto"/>
        <w:jc w:val="right"/>
        <w:rPr>
          <w:rFonts w:ascii="GHEA Grapalat" w:hAnsi="GHEA Grapalat"/>
          <w:b/>
          <w:sz w:val="24"/>
          <w:szCs w:val="24"/>
        </w:rPr>
      </w:pPr>
    </w:p>
    <w:p w:rsidR="00027D21" w:rsidRPr="00E02682" w:rsidRDefault="00027D21" w:rsidP="00027D21">
      <w:pPr>
        <w:pStyle w:val="BodyTextIndent3"/>
        <w:widowControl w:val="0"/>
        <w:spacing w:line="240" w:lineRule="auto"/>
        <w:jc w:val="right"/>
        <w:rPr>
          <w:rFonts w:ascii="GHEA Grapalat" w:hAnsi="GHEA Grapalat"/>
          <w:b/>
          <w:sz w:val="24"/>
          <w:szCs w:val="24"/>
        </w:rPr>
      </w:pPr>
    </w:p>
    <w:p w:rsidR="00027D21" w:rsidRPr="00E02682" w:rsidRDefault="00027D21" w:rsidP="00027D21">
      <w:pPr>
        <w:pStyle w:val="BodyTextIndent3"/>
        <w:widowControl w:val="0"/>
        <w:spacing w:line="240" w:lineRule="auto"/>
        <w:jc w:val="right"/>
        <w:rPr>
          <w:rFonts w:ascii="GHEA Grapalat" w:hAnsi="GHEA Grapalat"/>
          <w:b/>
          <w:sz w:val="24"/>
          <w:szCs w:val="24"/>
        </w:rPr>
      </w:pPr>
    </w:p>
    <w:p w:rsidR="00027D21" w:rsidRPr="00E02682" w:rsidRDefault="00027D21" w:rsidP="00027D21">
      <w:pPr>
        <w:pStyle w:val="BodyTextIndent3"/>
        <w:widowControl w:val="0"/>
        <w:spacing w:line="240" w:lineRule="auto"/>
        <w:jc w:val="right"/>
        <w:rPr>
          <w:rFonts w:ascii="GHEA Grapalat" w:hAnsi="GHEA Grapalat"/>
          <w:b/>
          <w:sz w:val="24"/>
          <w:szCs w:val="24"/>
        </w:rPr>
      </w:pPr>
    </w:p>
    <w:p w:rsidR="00027D21" w:rsidRPr="00E02682" w:rsidRDefault="00027D21" w:rsidP="00027D21">
      <w:pPr>
        <w:pStyle w:val="BodyTextIndent3"/>
        <w:widowControl w:val="0"/>
        <w:spacing w:line="240" w:lineRule="auto"/>
        <w:jc w:val="right"/>
        <w:rPr>
          <w:rFonts w:ascii="GHEA Grapalat" w:hAnsi="GHEA Grapalat"/>
          <w:b/>
          <w:sz w:val="24"/>
          <w:szCs w:val="24"/>
        </w:rPr>
      </w:pPr>
    </w:p>
    <w:p w:rsidR="00027D21" w:rsidRPr="00E02682" w:rsidRDefault="00027D21" w:rsidP="00027D21">
      <w:pPr>
        <w:pStyle w:val="BodyTextIndent3"/>
        <w:widowControl w:val="0"/>
        <w:spacing w:line="240" w:lineRule="auto"/>
        <w:jc w:val="right"/>
        <w:rPr>
          <w:rFonts w:ascii="GHEA Grapalat" w:hAnsi="GHEA Grapalat"/>
          <w:b/>
          <w:sz w:val="24"/>
          <w:szCs w:val="24"/>
        </w:rPr>
      </w:pPr>
    </w:p>
    <w:p w:rsidR="00027D21" w:rsidRPr="00E02682" w:rsidRDefault="00027D21" w:rsidP="00027D21">
      <w:pPr>
        <w:pStyle w:val="BodyTextIndent3"/>
        <w:widowControl w:val="0"/>
        <w:spacing w:line="240" w:lineRule="auto"/>
        <w:jc w:val="right"/>
        <w:rPr>
          <w:rFonts w:ascii="GHEA Grapalat" w:hAnsi="GHEA Grapalat"/>
          <w:b/>
          <w:sz w:val="24"/>
          <w:szCs w:val="24"/>
        </w:rPr>
      </w:pPr>
    </w:p>
    <w:p w:rsidR="00027D21" w:rsidRPr="00E02682" w:rsidRDefault="00027D21" w:rsidP="00027D21">
      <w:pPr>
        <w:pStyle w:val="BodyTextIndent3"/>
        <w:widowControl w:val="0"/>
        <w:spacing w:line="240" w:lineRule="auto"/>
        <w:jc w:val="right"/>
        <w:rPr>
          <w:rFonts w:ascii="GHEA Grapalat" w:hAnsi="GHEA Grapalat"/>
          <w:b/>
          <w:sz w:val="24"/>
          <w:szCs w:val="24"/>
        </w:rPr>
      </w:pPr>
    </w:p>
    <w:p w:rsidR="00BB28C8" w:rsidRPr="009F3DC7" w:rsidRDefault="00BB28C8" w:rsidP="00027D21">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FootnoteReference"/>
          <w:rFonts w:ascii="GHEA Grapalat" w:hAnsi="GHEA Grapalat" w:cs="Sylfaen"/>
          <w:b/>
          <w:sz w:val="24"/>
          <w:szCs w:val="24"/>
        </w:rPr>
        <w:footnoteReference w:customMarkFollows="1" w:id="16"/>
        <w:t>25</w:t>
      </w:r>
    </w:p>
    <w:p w:rsidR="00BB28C8" w:rsidRPr="003645B1" w:rsidRDefault="00BB28C8" w:rsidP="00027D21">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к</w:t>
      </w:r>
      <w:r w:rsidR="00B34465">
        <w:rPr>
          <w:rFonts w:ascii="GHEA Grapalat" w:hAnsi="GHEA Grapalat"/>
          <w:b/>
          <w:sz w:val="24"/>
          <w:szCs w:val="24"/>
        </w:rPr>
        <w:t xml:space="preserve"> Приглашению на </w:t>
      </w:r>
      <w:r w:rsidR="00B34465" w:rsidRPr="000F0CA8">
        <w:rPr>
          <w:rFonts w:ascii="GHEA Grapalat" w:hAnsi="GHEA Grapalat"/>
          <w:b/>
          <w:sz w:val="24"/>
          <w:szCs w:val="24"/>
        </w:rPr>
        <w:t>запрос котировок</w:t>
      </w:r>
      <w:r w:rsidRPr="00744E7F">
        <w:rPr>
          <w:rFonts w:ascii="GHEA Grapalat" w:hAnsi="GHEA Grapalat" w:cs="Sylfaen"/>
          <w:b/>
          <w:sz w:val="24"/>
          <w:szCs w:val="24"/>
        </w:rPr>
        <w:br/>
      </w:r>
      <w:r w:rsidRPr="009F3DC7">
        <w:rPr>
          <w:rFonts w:ascii="GHEA Grapalat" w:hAnsi="GHEA Grapalat"/>
          <w:b/>
          <w:sz w:val="24"/>
          <w:szCs w:val="24"/>
        </w:rPr>
        <w:t xml:space="preserve">под </w:t>
      </w:r>
      <w:r w:rsidRPr="003645B1">
        <w:rPr>
          <w:rFonts w:ascii="GHEA Grapalat" w:hAnsi="GHEA Grapalat"/>
          <w:b/>
          <w:sz w:val="24"/>
          <w:szCs w:val="24"/>
        </w:rPr>
        <w:t xml:space="preserve">кодом </w:t>
      </w:r>
      <w:r w:rsidR="00AF6581">
        <w:rPr>
          <w:rFonts w:ascii="GHEA Grapalat" w:hAnsi="GHEA Grapalat" w:cs="Sylfaen"/>
          <w:i/>
          <w:color w:val="222222"/>
          <w:shd w:val="clear" w:color="auto" w:fill="FFFFFF"/>
        </w:rPr>
        <w:t>ԴՊՐ</w:t>
      </w:r>
      <w:r w:rsidR="00AF6581">
        <w:rPr>
          <w:rFonts w:ascii="GHEA Grapalat" w:hAnsi="GHEA Grapalat" w:cs="Arial"/>
          <w:i/>
          <w:color w:val="222222"/>
          <w:shd w:val="clear" w:color="auto" w:fill="FFFFFF"/>
          <w:lang w:val="af-ZA"/>
        </w:rPr>
        <w:t xml:space="preserve"> </w:t>
      </w:r>
      <w:r w:rsidR="00AF6581">
        <w:rPr>
          <w:rFonts w:ascii="GHEA Grapalat" w:hAnsi="GHEA Grapalat" w:cs="Sylfaen"/>
          <w:i/>
          <w:color w:val="222222"/>
          <w:shd w:val="clear" w:color="auto" w:fill="FFFFFF"/>
        </w:rPr>
        <w:t>ԹԻՎ</w:t>
      </w:r>
      <w:r w:rsidR="00AF6581">
        <w:rPr>
          <w:rFonts w:ascii="GHEA Grapalat" w:hAnsi="GHEA Grapalat" w:cs="Arial"/>
          <w:i/>
          <w:color w:val="222222"/>
          <w:shd w:val="clear" w:color="auto" w:fill="FFFFFF"/>
          <w:lang w:val="af-ZA"/>
        </w:rPr>
        <w:t xml:space="preserve"> 145-</w:t>
      </w:r>
      <w:r w:rsidR="00AF6581">
        <w:rPr>
          <w:rFonts w:ascii="GHEA Grapalat" w:hAnsi="GHEA Grapalat" w:cs="Sylfaen"/>
          <w:i/>
          <w:color w:val="222222"/>
          <w:shd w:val="clear" w:color="auto" w:fill="FFFFFF"/>
        </w:rPr>
        <w:t>ԳՀԱՇՁԲ</w:t>
      </w:r>
      <w:r w:rsidR="00AF6581">
        <w:rPr>
          <w:rFonts w:ascii="GHEA Grapalat" w:hAnsi="GHEA Grapalat" w:cs="Arial"/>
          <w:i/>
          <w:color w:val="222222"/>
          <w:shd w:val="clear" w:color="auto" w:fill="FFFFFF"/>
          <w:lang w:val="af-ZA"/>
        </w:rPr>
        <w:t>-21/0</w:t>
      </w:r>
      <w:r w:rsidR="00527604">
        <w:rPr>
          <w:rFonts w:ascii="GHEA Grapalat" w:hAnsi="GHEA Grapalat" w:cs="Arial"/>
          <w:i/>
          <w:color w:val="222222"/>
          <w:shd w:val="clear" w:color="auto" w:fill="FFFFFF"/>
          <w:lang w:val="af-ZA"/>
        </w:rPr>
        <w:t>2</w:t>
      </w:r>
      <w:r w:rsidRPr="003645B1">
        <w:rPr>
          <w:rFonts w:ascii="GHEA Grapalat" w:hAnsi="GHEA Grapalat"/>
          <w:b/>
          <w:sz w:val="24"/>
          <w:szCs w:val="24"/>
        </w:rPr>
        <w:t>*</w:t>
      </w:r>
    </w:p>
    <w:p w:rsidR="00BB28C8" w:rsidRPr="009F3DC7" w:rsidRDefault="00BB28C8" w:rsidP="00027D21">
      <w:pPr>
        <w:widowControl w:val="0"/>
        <w:tabs>
          <w:tab w:val="left" w:pos="2268"/>
        </w:tabs>
        <w:ind w:firstLine="567"/>
        <w:jc w:val="right"/>
        <w:rPr>
          <w:rFonts w:ascii="GHEA Grapalat" w:hAnsi="GHEA Grapalat"/>
        </w:rPr>
      </w:pPr>
    </w:p>
    <w:p w:rsidR="00AF6581" w:rsidRPr="00AF6581" w:rsidRDefault="003645B1" w:rsidP="00027D21">
      <w:pPr>
        <w:widowControl w:val="0"/>
        <w:ind w:left="-142" w:firstLine="142"/>
        <w:jc w:val="center"/>
        <w:rPr>
          <w:rFonts w:ascii="GHEA Grapalat" w:hAnsi="GHEA Grapalat"/>
          <w:b/>
        </w:rPr>
      </w:pPr>
      <w:proofErr w:type="gramStart"/>
      <w:r>
        <w:rPr>
          <w:rFonts w:ascii="GHEA Grapalat" w:hAnsi="GHEA Grapalat"/>
          <w:b/>
        </w:rPr>
        <w:t xml:space="preserve">ДОГОВОР </w:t>
      </w:r>
      <w:r w:rsidRPr="000F0CA8">
        <w:rPr>
          <w:rFonts w:ascii="GHEA Grapalat" w:hAnsi="GHEA Grapalat"/>
          <w:b/>
        </w:rPr>
        <w:t xml:space="preserve"> ЗАКУПКИ</w:t>
      </w:r>
      <w:proofErr w:type="gramEnd"/>
      <w:r w:rsidRPr="000F0CA8">
        <w:rPr>
          <w:rFonts w:ascii="GHEA Grapalat" w:hAnsi="GHEA Grapalat"/>
          <w:b/>
        </w:rPr>
        <w:t xml:space="preserve"> НА ВЫПОЛНЕНИЕ ПОДРЯДНЫХ РАБОТ ДЛЯ</w:t>
      </w:r>
      <w:r w:rsidRPr="000900FE">
        <w:rPr>
          <w:rFonts w:ascii="GHEA Grapalat" w:hAnsi="GHEA Grapalat"/>
          <w:b/>
        </w:rPr>
        <w:t xml:space="preserve"> </w:t>
      </w:r>
      <w:r>
        <w:rPr>
          <w:rFonts w:ascii="GHEA Grapalat" w:hAnsi="GHEA Grapalat"/>
          <w:b/>
        </w:rPr>
        <w:t xml:space="preserve">НУЖД </w:t>
      </w:r>
    </w:p>
    <w:p w:rsidR="003645B1" w:rsidRPr="00653217" w:rsidRDefault="00AF6581" w:rsidP="00027D21">
      <w:pPr>
        <w:widowControl w:val="0"/>
        <w:ind w:left="-142" w:firstLine="142"/>
        <w:jc w:val="center"/>
        <w:rPr>
          <w:rFonts w:ascii="GHEA Grapalat" w:hAnsi="GHEA Grapalat" w:cs="Times Armenian"/>
          <w:b/>
        </w:rPr>
      </w:pPr>
      <w:r w:rsidRPr="00AF6581">
        <w:rPr>
          <w:rFonts w:ascii="GHEA Grapalat" w:hAnsi="GHEA Grapalat"/>
          <w:b/>
        </w:rPr>
        <w:t xml:space="preserve">Ереванская основная школа N 145 имени Сильвы </w:t>
      </w:r>
      <w:proofErr w:type="spellStart"/>
      <w:r w:rsidRPr="00AF6581">
        <w:rPr>
          <w:rFonts w:ascii="GHEA Grapalat" w:hAnsi="GHEA Grapalat"/>
          <w:b/>
        </w:rPr>
        <w:t>Капутикян</w:t>
      </w:r>
      <w:proofErr w:type="spellEnd"/>
      <w:r w:rsidRPr="00AF6581">
        <w:rPr>
          <w:rFonts w:ascii="GHEA Grapalat" w:hAnsi="GHEA Grapalat"/>
          <w:b/>
        </w:rPr>
        <w:t xml:space="preserve"> ГНКО</w:t>
      </w:r>
      <w:r w:rsidR="003645B1" w:rsidRPr="00624417">
        <w:rPr>
          <w:rFonts w:ascii="GHEA Grapalat" w:hAnsi="GHEA Grapalat"/>
          <w:b/>
          <w:sz w:val="22"/>
          <w:szCs w:val="22"/>
        </w:rPr>
        <w:t xml:space="preserve">                                                                                                                                                                                </w:t>
      </w:r>
      <w:r w:rsidR="003645B1" w:rsidRPr="004A3337">
        <w:rPr>
          <w:rFonts w:ascii="GHEA Grapalat" w:hAnsi="GHEA Grapalat"/>
          <w:b/>
          <w:sz w:val="28"/>
          <w:szCs w:val="28"/>
          <w:lang w:val="hy-AM"/>
        </w:rPr>
        <w:t>N</w:t>
      </w:r>
      <w:r w:rsidR="003645B1" w:rsidRPr="004A3337">
        <w:rPr>
          <w:rFonts w:ascii="GHEA Grapalat" w:hAnsi="GHEA Grapalat"/>
          <w:b/>
          <w:sz w:val="28"/>
          <w:szCs w:val="28"/>
        </w:rPr>
        <w:t xml:space="preserve"> </w:t>
      </w:r>
      <w:r>
        <w:rPr>
          <w:rFonts w:ascii="GHEA Grapalat" w:hAnsi="GHEA Grapalat" w:cs="Sylfaen"/>
          <w:i/>
          <w:color w:val="222222"/>
          <w:shd w:val="clear" w:color="auto" w:fill="FFFFFF"/>
        </w:rPr>
        <w:t>ԴՊՐ</w:t>
      </w:r>
      <w:r>
        <w:rPr>
          <w:rFonts w:ascii="GHEA Grapalat" w:hAnsi="GHEA Grapalat" w:cs="Arial"/>
          <w:i/>
          <w:color w:val="222222"/>
          <w:shd w:val="clear" w:color="auto" w:fill="FFFFFF"/>
          <w:lang w:val="af-ZA"/>
        </w:rPr>
        <w:t xml:space="preserve"> </w:t>
      </w:r>
      <w:r>
        <w:rPr>
          <w:rFonts w:ascii="GHEA Grapalat" w:hAnsi="GHEA Grapalat" w:cs="Sylfaen"/>
          <w:i/>
          <w:color w:val="222222"/>
          <w:shd w:val="clear" w:color="auto" w:fill="FFFFFF"/>
        </w:rPr>
        <w:t>ԹԻՎ</w:t>
      </w:r>
      <w:r>
        <w:rPr>
          <w:rFonts w:ascii="GHEA Grapalat" w:hAnsi="GHEA Grapalat" w:cs="Arial"/>
          <w:i/>
          <w:color w:val="222222"/>
          <w:shd w:val="clear" w:color="auto" w:fill="FFFFFF"/>
          <w:lang w:val="af-ZA"/>
        </w:rPr>
        <w:t xml:space="preserve"> 145-</w:t>
      </w:r>
      <w:r>
        <w:rPr>
          <w:rFonts w:ascii="GHEA Grapalat" w:hAnsi="GHEA Grapalat" w:cs="Sylfaen"/>
          <w:i/>
          <w:color w:val="222222"/>
          <w:shd w:val="clear" w:color="auto" w:fill="FFFFFF"/>
        </w:rPr>
        <w:t>ԳՀԱՇՁԲ</w:t>
      </w:r>
      <w:r>
        <w:rPr>
          <w:rFonts w:ascii="GHEA Grapalat" w:hAnsi="GHEA Grapalat" w:cs="Arial"/>
          <w:i/>
          <w:color w:val="222222"/>
          <w:shd w:val="clear" w:color="auto" w:fill="FFFFFF"/>
          <w:lang w:val="af-ZA"/>
        </w:rPr>
        <w:t>-21/0</w:t>
      </w:r>
      <w:r w:rsidR="00527604">
        <w:rPr>
          <w:rFonts w:ascii="GHEA Grapalat" w:hAnsi="GHEA Grapalat" w:cs="Arial"/>
          <w:i/>
          <w:color w:val="222222"/>
          <w:shd w:val="clear" w:color="auto" w:fill="FFFFFF"/>
          <w:lang w:val="af-ZA"/>
        </w:rPr>
        <w:t>2</w:t>
      </w:r>
    </w:p>
    <w:p w:rsidR="00BB28C8" w:rsidRPr="00653217" w:rsidRDefault="00BB28C8" w:rsidP="00027D21">
      <w:pPr>
        <w:widowControl w:val="0"/>
        <w:ind w:firstLine="567"/>
        <w:jc w:val="center"/>
        <w:rPr>
          <w:rFonts w:ascii="GHEA Grapalat" w:hAnsi="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027D21">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027D21">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027D21">
      <w:pPr>
        <w:widowControl w:val="0"/>
        <w:ind w:firstLine="567"/>
        <w:jc w:val="both"/>
        <w:rPr>
          <w:rFonts w:ascii="GHEA Grapalat" w:hAnsi="GHEA Grapalat"/>
        </w:rPr>
      </w:pPr>
    </w:p>
    <w:p w:rsidR="00BB28C8" w:rsidRPr="009F3DC7" w:rsidRDefault="00BB28C8" w:rsidP="00027D21">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027D21">
      <w:pPr>
        <w:widowControl w:val="0"/>
        <w:ind w:firstLine="567"/>
        <w:jc w:val="both"/>
        <w:rPr>
          <w:rFonts w:ascii="GHEA Grapalat" w:hAnsi="GHEA Grapalat"/>
          <w:b/>
        </w:rPr>
      </w:pPr>
    </w:p>
    <w:p w:rsidR="00BB28C8" w:rsidRPr="009F3DC7" w:rsidRDefault="00BB28C8" w:rsidP="00027D21">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027D21">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9F3DC7" w:rsidRDefault="00BB28C8" w:rsidP="00027D21">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027D21">
      <w:pPr>
        <w:widowControl w:val="0"/>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Pr="009F3DC7" w:rsidRDefault="00BB28C8" w:rsidP="00027D21">
      <w:pPr>
        <w:widowControl w:val="0"/>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027D21">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0A3450" w:rsidRDefault="00BB28C8" w:rsidP="00027D21">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BB28C8" w:rsidP="00027D21">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027D21">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027D21">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027D21">
      <w:pPr>
        <w:widowControl w:val="0"/>
        <w:tabs>
          <w:tab w:val="left" w:pos="1134"/>
        </w:tabs>
        <w:ind w:firstLine="567"/>
        <w:jc w:val="both"/>
        <w:rPr>
          <w:rFonts w:ascii="GHEA Grapalat" w:hAnsi="GHEA Grapalat"/>
        </w:rPr>
      </w:pPr>
    </w:p>
    <w:p w:rsidR="00BB28C8" w:rsidRPr="009F3DC7" w:rsidRDefault="00BB28C8" w:rsidP="00027D21">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027D21">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027D21">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027D21">
      <w:pPr>
        <w:widowControl w:val="0"/>
        <w:tabs>
          <w:tab w:val="left" w:pos="1276"/>
        </w:tabs>
        <w:ind w:firstLine="567"/>
        <w:jc w:val="center"/>
        <w:rPr>
          <w:rFonts w:ascii="GHEA Grapalat" w:hAnsi="GHEA Grapalat"/>
          <w:b/>
          <w:i/>
        </w:rPr>
      </w:pPr>
    </w:p>
    <w:p w:rsidR="00BB28C8" w:rsidRPr="009F3DC7" w:rsidRDefault="00BB28C8" w:rsidP="00027D21">
      <w:pPr>
        <w:widowControl w:val="0"/>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027D21">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027D2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027D2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 xml:space="preserve">В случае нарушения Подрядчиком срока, указанного в пункте 1.3 договора, (календарного графика включительно) по своему усмотрению устанавливать новый срок </w:t>
      </w:r>
      <w:r w:rsidRPr="009F3DC7">
        <w:rPr>
          <w:rFonts w:ascii="GHEA Grapalat" w:hAnsi="GHEA Grapalat"/>
        </w:rPr>
        <w:lastRenderedPageBreak/>
        <w:t>выполнения работы и требовать у Подрядчика уплаты пени, предусмотренной пунктом 6.2 договора.</w:t>
      </w:r>
    </w:p>
    <w:p w:rsidR="00BB28C8" w:rsidRPr="009F3DC7" w:rsidRDefault="00BB28C8" w:rsidP="00027D2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027D2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027D21">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027D21">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027D21">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027D21">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027D2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027D2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Default="00BB28C8" w:rsidP="00027D21">
      <w:pPr>
        <w:widowControl w:val="0"/>
        <w:tabs>
          <w:tab w:val="left" w:pos="1276"/>
        </w:tabs>
        <w:ind w:firstLine="567"/>
        <w:jc w:val="both"/>
        <w:rPr>
          <w:rFonts w:ascii="GHEA Grapalat" w:hAnsi="GHEA Grapalat"/>
          <w:b/>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9F3DC7" w:rsidRDefault="00BB28C8" w:rsidP="00027D21">
      <w:pPr>
        <w:widowControl w:val="0"/>
        <w:tabs>
          <w:tab w:val="left" w:pos="1134"/>
        </w:tabs>
        <w:ind w:firstLine="567"/>
        <w:jc w:val="both"/>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027D21">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027D21">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027D21">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027D21">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027D21">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027D21">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027D21">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027D21">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027D2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A8246A" w:rsidRDefault="00BB28C8" w:rsidP="00027D2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027D21">
      <w:pPr>
        <w:widowControl w:val="0"/>
        <w:tabs>
          <w:tab w:val="left" w:pos="1276"/>
        </w:tabs>
        <w:ind w:firstLine="567"/>
        <w:jc w:val="both"/>
        <w:rPr>
          <w:rFonts w:ascii="GHEA Grapalat" w:hAnsi="GHEA Grapalat"/>
        </w:rPr>
      </w:pPr>
      <w:r w:rsidRPr="009F3DC7">
        <w:rPr>
          <w:rFonts w:ascii="GHEA Grapalat" w:hAnsi="GHEA Grapalat"/>
        </w:rPr>
        <w:lastRenderedPageBreak/>
        <w:t>3.4.</w:t>
      </w:r>
      <w:r>
        <w:rPr>
          <w:rFonts w:ascii="GHEA Grapalat" w:hAnsi="GHEA Grapalat"/>
        </w:rPr>
        <w:t>3.</w:t>
      </w:r>
      <w:r>
        <w:rPr>
          <w:rFonts w:ascii="GHEA Grapalat" w:hAnsi="GHEA Grapalat"/>
        </w:rPr>
        <w:tab/>
      </w:r>
      <w:r w:rsidRPr="009F3DC7">
        <w:rPr>
          <w:rFonts w:ascii="GHEA Grapalat" w:hAnsi="GHEA Grapalat"/>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Pr="009F3DC7">
        <w:rPr>
          <w:rFonts w:ascii="GHEA Grapalat" w:hAnsi="GHEA Grapalat"/>
        </w:rPr>
        <w:t>индивидуальнoe</w:t>
      </w:r>
      <w:proofErr w:type="spellEnd"/>
      <w:r w:rsidRPr="009F3DC7">
        <w:rPr>
          <w:rFonts w:ascii="GHEA Grapalat" w:hAnsi="GHEA Grapalat"/>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027D2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027D21">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027D2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027D2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027D2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027D21">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FootnoteReference"/>
          <w:rFonts w:ascii="GHEA Grapalat" w:hAnsi="GHEA Grapalat"/>
        </w:rPr>
        <w:footnoteReference w:customMarkFollows="1" w:id="17"/>
        <w:t>26</w:t>
      </w:r>
      <w:r w:rsidRPr="009F3DC7">
        <w:rPr>
          <w:rFonts w:ascii="GHEA Grapalat" w:hAnsi="GHEA Grapalat"/>
        </w:rPr>
        <w:t>.</w:t>
      </w:r>
    </w:p>
    <w:p w:rsidR="00BB28C8" w:rsidRPr="009F3DC7" w:rsidRDefault="00BB28C8" w:rsidP="00027D21">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w:t>
      </w:r>
      <w:proofErr w:type="gramStart"/>
      <w:r w:rsidR="00165A51" w:rsidRPr="0010519D">
        <w:rPr>
          <w:rFonts w:ascii="GHEA Grapalat" w:hAnsi="GHEA Grapalat"/>
        </w:rPr>
        <w:t>оборудованию</w:t>
      </w:r>
      <w:r w:rsidR="00EA6DF8" w:rsidRPr="0010519D">
        <w:rPr>
          <w:rFonts w:ascii="GHEA Grapalat" w:hAnsi="GHEA Grapalat"/>
        </w:rPr>
        <w:t xml:space="preserve"> </w:t>
      </w:r>
      <w:r w:rsidRPr="0010519D">
        <w:rPr>
          <w:rFonts w:ascii="GHEA Grapalat" w:hAnsi="GHEA Grapalat"/>
        </w:rPr>
        <w:t xml:space="preserve"> представлены</w:t>
      </w:r>
      <w:proofErr w:type="gramEnd"/>
      <w:r w:rsidRPr="0010519D">
        <w:rPr>
          <w:rFonts w:ascii="GHEA Grapalat" w:hAnsi="GHEA Grapalat"/>
        </w:rPr>
        <w:t xml:space="preserve"> в приложении № —- к договору</w:t>
      </w:r>
      <w:r w:rsidR="00C86F9C">
        <w:rPr>
          <w:rStyle w:val="FootnoteReference"/>
          <w:rFonts w:ascii="GHEA Grapalat" w:hAnsi="GHEA Grapalat"/>
        </w:rPr>
        <w:footnoteReference w:customMarkFollows="1" w:id="18"/>
        <w:t>27</w:t>
      </w:r>
      <w:r w:rsidRPr="0010519D">
        <w:rPr>
          <w:rFonts w:ascii="GHEA Grapalat" w:hAnsi="GHEA Grapalat"/>
        </w:rPr>
        <w:t>.</w:t>
      </w:r>
      <w:r w:rsidRPr="009F3DC7">
        <w:rPr>
          <w:rFonts w:ascii="GHEA Grapalat" w:hAnsi="GHEA Grapalat"/>
        </w:rPr>
        <w:t xml:space="preserve"> </w:t>
      </w:r>
    </w:p>
    <w:p w:rsidR="00BB28C8" w:rsidRPr="009F3DC7" w:rsidRDefault="00BB28C8" w:rsidP="00027D21">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027D21">
      <w:pPr>
        <w:widowControl w:val="0"/>
        <w:tabs>
          <w:tab w:val="left" w:pos="1276"/>
        </w:tabs>
        <w:ind w:firstLine="567"/>
        <w:jc w:val="both"/>
        <w:rPr>
          <w:rFonts w:ascii="GHEA Grapalat" w:hAnsi="GHEA Grapalat" w:cs="Sylfaen"/>
          <w:u w:val="single"/>
        </w:rPr>
      </w:pPr>
    </w:p>
    <w:p w:rsidR="00BB28C8" w:rsidRDefault="00BB28C8" w:rsidP="00027D21">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027D21">
      <w:pPr>
        <w:widowControl w:val="0"/>
        <w:tabs>
          <w:tab w:val="left" w:pos="1134"/>
        </w:tabs>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027D21">
      <w:pPr>
        <w:widowControl w:val="0"/>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027D21">
      <w:pPr>
        <w:widowControl w:val="0"/>
        <w:tabs>
          <w:tab w:val="left" w:pos="1134"/>
        </w:tabs>
        <w:ind w:firstLine="567"/>
        <w:jc w:val="both"/>
        <w:rPr>
          <w:rFonts w:ascii="GHEA Grapalat" w:hAnsi="GHEA Grapalat" w:cs="Sylfaen"/>
        </w:rPr>
      </w:pPr>
      <w:r>
        <w:rPr>
          <w:rFonts w:ascii="GHEA Grapalat" w:hAnsi="GHEA Grapalat"/>
        </w:rPr>
        <w:t>4.2.</w:t>
      </w:r>
      <w:r>
        <w:rPr>
          <w:rFonts w:ascii="GHEA Grapalat" w:hAnsi="GHEA Grapalat"/>
        </w:rPr>
        <w:tab/>
        <w:t xml:space="preserve">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w:t>
      </w:r>
      <w:r>
        <w:rPr>
          <w:rFonts w:ascii="GHEA Grapalat" w:hAnsi="GHEA Grapalat"/>
        </w:rPr>
        <w:lastRenderedPageBreak/>
        <w:t>сдачи-приемки не подписывается и Заказчик:</w:t>
      </w:r>
    </w:p>
    <w:p w:rsidR="00563671" w:rsidRDefault="00563671" w:rsidP="00027D21">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027D21">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027D21">
      <w:pPr>
        <w:widowControl w:val="0"/>
        <w:tabs>
          <w:tab w:val="left" w:pos="1134"/>
        </w:tabs>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027D21">
      <w:pPr>
        <w:widowControl w:val="0"/>
        <w:tabs>
          <w:tab w:val="left" w:pos="1134"/>
        </w:tabs>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027D21">
      <w:pPr>
        <w:widowControl w:val="0"/>
        <w:tabs>
          <w:tab w:val="left" w:pos="1276"/>
        </w:tabs>
        <w:ind w:firstLine="567"/>
        <w:jc w:val="both"/>
        <w:rPr>
          <w:rFonts w:ascii="GHEA Grapalat" w:hAnsi="GHEA Grapalat" w:cs="Times Armenian"/>
        </w:rPr>
      </w:pPr>
      <w:proofErr w:type="gramStart"/>
      <w:r w:rsidRPr="007667CA">
        <w:rPr>
          <w:rFonts w:ascii="GHEA Grapalat" w:hAnsi="GHEA Grapalat"/>
        </w:rPr>
        <w:t>4.5</w:t>
      </w:r>
      <w:r w:rsidR="0032067F" w:rsidRPr="007667CA">
        <w:rPr>
          <w:rFonts w:ascii="GHEA Grapalat" w:hAnsi="GHEA Grapalat"/>
        </w:rPr>
        <w:t xml:space="preserve"> В</w:t>
      </w:r>
      <w:proofErr w:type="gramEnd"/>
      <w:r w:rsidR="0032067F" w:rsidRPr="007667CA">
        <w:rPr>
          <w:rFonts w:ascii="GHEA Grapalat" w:hAnsi="GHEA Grapalat"/>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027D21">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027D21">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027D21">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027D21">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027D21">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027D21">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027D21">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027D21">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9F3DC7" w:rsidRDefault="00563671" w:rsidP="00027D21">
      <w:pPr>
        <w:widowControl w:val="0"/>
        <w:tabs>
          <w:tab w:val="left" w:pos="1276"/>
        </w:tabs>
        <w:jc w:val="both"/>
        <w:rPr>
          <w:rFonts w:ascii="GHEA Grapalat" w:hAnsi="GHEA Grapalat"/>
          <w:b/>
        </w:rPr>
      </w:pPr>
    </w:p>
    <w:p w:rsidR="00BB28C8" w:rsidRPr="009F3DC7" w:rsidRDefault="00BB28C8" w:rsidP="00027D21">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027D21">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из которых (_______________) </w:t>
      </w:r>
      <w:proofErr w:type="spellStart"/>
      <w:r w:rsidRPr="00A542E3">
        <w:rPr>
          <w:rFonts w:ascii="GHEA Grapalat" w:hAnsi="GHEA Grapalat"/>
        </w:rPr>
        <w:t>драмов</w:t>
      </w:r>
      <w:proofErr w:type="spellEnd"/>
      <w:r w:rsidRPr="00A542E3">
        <w:rPr>
          <w:rFonts w:ascii="GHEA Grapalat" w:hAnsi="GHEA Grapalat"/>
        </w:rPr>
        <w:t xml:space="preserve"> РА составляют НДС. Цена включает все осуществляемые Подрядчиком расходы, при этом: </w:t>
      </w:r>
    </w:p>
    <w:p w:rsidR="00BB28C8" w:rsidRPr="00A542E3" w:rsidRDefault="00BB28C8" w:rsidP="00027D21">
      <w:pPr>
        <w:widowControl w:val="0"/>
        <w:tabs>
          <w:tab w:val="left" w:pos="1276"/>
        </w:tabs>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составляют НДС.</w:t>
      </w:r>
    </w:p>
    <w:p w:rsidR="00BB28C8" w:rsidRPr="00D5595C" w:rsidRDefault="00BB28C8" w:rsidP="00027D21">
      <w:pPr>
        <w:widowControl w:val="0"/>
        <w:tabs>
          <w:tab w:val="left" w:pos="1276"/>
        </w:tabs>
        <w:jc w:val="both"/>
        <w:rPr>
          <w:rFonts w:ascii="GHEA Grapalat" w:hAnsi="GHEA Grapalat"/>
        </w:rPr>
      </w:pPr>
      <w:r w:rsidRPr="00D5595C">
        <w:rPr>
          <w:rFonts w:ascii="GHEA Grapalat" w:hAnsi="GHEA Grapalat"/>
        </w:rPr>
        <w:lastRenderedPageBreak/>
        <w:t>_________________________________________________________________________</w:t>
      </w:r>
    </w:p>
    <w:p w:rsidR="00BB28C8" w:rsidRPr="00A542E3" w:rsidRDefault="00BB28C8" w:rsidP="00027D21">
      <w:pPr>
        <w:widowControl w:val="0"/>
        <w:tabs>
          <w:tab w:val="left" w:pos="1276"/>
        </w:tabs>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составляют НДС</w:t>
      </w:r>
      <w:r w:rsidR="00F445EC">
        <w:rPr>
          <w:rStyle w:val="FootnoteReference"/>
          <w:rFonts w:ascii="GHEA Grapalat" w:hAnsi="GHEA Grapalat"/>
        </w:rPr>
        <w:footnoteReference w:customMarkFollows="1" w:id="19"/>
        <w:t>28</w:t>
      </w:r>
      <w:r w:rsidRPr="00A542E3">
        <w:rPr>
          <w:rFonts w:ascii="GHEA Grapalat" w:hAnsi="GHEA Grapalat"/>
        </w:rPr>
        <w:t>.</w:t>
      </w:r>
    </w:p>
    <w:p w:rsidR="00BB28C8" w:rsidRPr="009F3DC7" w:rsidRDefault="00BB28C8" w:rsidP="00027D21">
      <w:pPr>
        <w:widowControl w:val="0"/>
        <w:tabs>
          <w:tab w:val="left" w:pos="1276"/>
        </w:tabs>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w:t>
      </w:r>
      <w:proofErr w:type="spellStart"/>
      <w:r w:rsidRPr="00297B73">
        <w:rPr>
          <w:rFonts w:ascii="GHEA Grapalat" w:hAnsi="GHEA Grapalat"/>
          <w:spacing w:val="-6"/>
        </w:rPr>
        <w:t>драмов</w:t>
      </w:r>
      <w:proofErr w:type="spellEnd"/>
      <w:r w:rsidRPr="00297B73">
        <w:rPr>
          <w:rFonts w:ascii="GHEA Grapalat" w:hAnsi="GHEA Grapalat"/>
          <w:spacing w:val="-6"/>
        </w:rPr>
        <w:t xml:space="preserve"> РА от цены договора на банковский счет Подрядчика в качестве предоплаты.</w:t>
      </w:r>
      <w:r w:rsidRPr="009F3DC7">
        <w:rPr>
          <w:rFonts w:ascii="GHEA Grapalat" w:hAnsi="GHEA Grapalat"/>
        </w:rPr>
        <w:t xml:space="preserve"> </w:t>
      </w:r>
    </w:p>
    <w:p w:rsidR="00BB28C8" w:rsidRPr="009F3DC7" w:rsidRDefault="00BB28C8" w:rsidP="00027D21">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DD157D">
        <w:rPr>
          <w:rStyle w:val="FootnoteReference"/>
          <w:rFonts w:ascii="GHEA Grapalat" w:hAnsi="GHEA Grapalat"/>
        </w:rPr>
        <w:footnoteReference w:customMarkFollows="1" w:id="20"/>
        <w:t>29</w:t>
      </w:r>
      <w:r w:rsidRPr="009F3DC7">
        <w:rPr>
          <w:rFonts w:ascii="GHEA Grapalat" w:hAnsi="GHEA Grapalat"/>
        </w:rPr>
        <w:t xml:space="preserve">. </w:t>
      </w:r>
    </w:p>
    <w:p w:rsidR="00BB28C8" w:rsidRPr="009F3DC7" w:rsidRDefault="00BB28C8" w:rsidP="00027D21">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C648E2" w:rsidRPr="00E02682" w:rsidRDefault="00BB28C8" w:rsidP="00027D21">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027D21" w:rsidRPr="00E02682" w:rsidRDefault="00027D21" w:rsidP="00027D21">
      <w:pPr>
        <w:widowControl w:val="0"/>
        <w:tabs>
          <w:tab w:val="num" w:pos="1134"/>
        </w:tabs>
        <w:ind w:firstLine="567"/>
        <w:jc w:val="both"/>
        <w:rPr>
          <w:rFonts w:ascii="GHEA Grapalat" w:hAnsi="GHEA Grapalat"/>
          <w:b/>
        </w:rPr>
      </w:pPr>
    </w:p>
    <w:p w:rsidR="00BB28C8" w:rsidRPr="009F3DC7" w:rsidRDefault="00BB28C8" w:rsidP="00027D21">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027D2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027D21">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w:t>
      </w:r>
      <w:proofErr w:type="gramStart"/>
      <w:r w:rsidRPr="009F3DC7">
        <w:rPr>
          <w:rFonts w:ascii="GHEA Grapalat" w:hAnsi="GHEA Grapalat"/>
        </w:rPr>
        <w:t>от цены</w:t>
      </w:r>
      <w:proofErr w:type="gramEnd"/>
      <w:r w:rsidRPr="009F3DC7">
        <w:rPr>
          <w:rFonts w:ascii="GHEA Grapalat" w:hAnsi="GHEA Grapalat"/>
        </w:rPr>
        <w:t xml:space="preserve"> подлежащей выполнению, но невыполненной работы.</w:t>
      </w:r>
    </w:p>
    <w:p w:rsidR="00BB28C8" w:rsidRPr="00516521" w:rsidRDefault="00BB28C8" w:rsidP="00027D21">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FootnoteReference"/>
          <w:rFonts w:ascii="GHEA Grapalat" w:hAnsi="GHEA Grapalat"/>
        </w:rPr>
        <w:footnoteReference w:customMarkFollows="1" w:id="21"/>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027D2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027D2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027D2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E02682" w:rsidRDefault="00BB28C8" w:rsidP="00027D21">
      <w:pPr>
        <w:widowControl w:val="0"/>
        <w:tabs>
          <w:tab w:val="left" w:pos="1134"/>
        </w:tabs>
        <w:ind w:firstLine="567"/>
        <w:jc w:val="both"/>
        <w:rPr>
          <w:rFonts w:ascii="GHEA Grapalat" w:hAnsi="GHEA Grapalat"/>
        </w:rPr>
      </w:pPr>
      <w:r w:rsidRPr="009F3DC7">
        <w:rPr>
          <w:rFonts w:ascii="GHEA Grapalat" w:hAnsi="GHEA Grapalat"/>
        </w:rPr>
        <w:lastRenderedPageBreak/>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027D21" w:rsidRPr="00E02682" w:rsidRDefault="00027D21" w:rsidP="00027D21">
      <w:pPr>
        <w:widowControl w:val="0"/>
        <w:tabs>
          <w:tab w:val="left" w:pos="1134"/>
        </w:tabs>
        <w:ind w:firstLine="567"/>
        <w:jc w:val="both"/>
        <w:rPr>
          <w:rFonts w:ascii="GHEA Grapalat" w:hAnsi="GHEA Grapalat"/>
        </w:rPr>
      </w:pPr>
    </w:p>
    <w:p w:rsidR="00BB28C8" w:rsidRPr="009F3DC7" w:rsidRDefault="00BB28C8" w:rsidP="00027D21">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027D21">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027D21">
      <w:pPr>
        <w:widowControl w:val="0"/>
        <w:tabs>
          <w:tab w:val="left" w:pos="1276"/>
        </w:tabs>
        <w:jc w:val="both"/>
        <w:rPr>
          <w:rFonts w:ascii="GHEA Grapalat" w:hAnsi="GHEA Grapalat"/>
        </w:rPr>
      </w:pPr>
    </w:p>
    <w:p w:rsidR="00BB28C8" w:rsidRPr="009F3DC7" w:rsidRDefault="00BB28C8" w:rsidP="00027D21">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027D2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027D21">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A102AD">
        <w:rPr>
          <w:rStyle w:val="FootnoteReference"/>
          <w:rFonts w:ascii="GHEA Grapalat" w:hAnsi="GHEA Grapalat"/>
        </w:rPr>
        <w:footnoteReference w:customMarkFollows="1" w:id="22"/>
        <w:t>31</w:t>
      </w:r>
      <w:r w:rsidRPr="009F3DC7">
        <w:rPr>
          <w:rFonts w:ascii="GHEA Grapalat" w:hAnsi="GHEA Grapalat"/>
        </w:rPr>
        <w:t>.</w:t>
      </w:r>
    </w:p>
    <w:p w:rsidR="00BB28C8" w:rsidRPr="009F3DC7" w:rsidRDefault="00BB28C8" w:rsidP="00027D2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027D2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62ABD">
        <w:rPr>
          <w:rFonts w:ascii="GHEA Grapalat" w:hAnsi="GHEA Grapalat"/>
          <w:spacing w:val="-4"/>
        </w:rPr>
        <w:t>незаключения</w:t>
      </w:r>
      <w:proofErr w:type="spellEnd"/>
      <w:r w:rsidRPr="00862ABD">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027D21">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027D21">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027D21">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027D21">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027D21">
      <w:pPr>
        <w:widowControl w:val="0"/>
        <w:tabs>
          <w:tab w:val="left" w:pos="1134"/>
        </w:tabs>
        <w:ind w:firstLine="567"/>
        <w:jc w:val="both"/>
        <w:rPr>
          <w:rFonts w:ascii="GHEA Grapalat" w:hAnsi="GHEA Grapalat" w:cs="Sylfaen"/>
        </w:rPr>
      </w:pPr>
      <w:r w:rsidRPr="009F3DC7">
        <w:rPr>
          <w:rFonts w:ascii="GHEA Grapalat" w:hAnsi="GHEA Grapalat"/>
        </w:rPr>
        <w:lastRenderedPageBreak/>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027D21">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027D21">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 xml:space="preserve">в случае замены субподрядчика в течение исполнения договора Подрядчик в письменной форме уведомляет об этом Заказчика, предоставив </w:t>
      </w:r>
      <w:proofErr w:type="gramStart"/>
      <w:r w:rsidRPr="009F3DC7">
        <w:rPr>
          <w:rFonts w:ascii="GHEA Grapalat" w:hAnsi="GHEA Grapalat"/>
        </w:rPr>
        <w:t>копии договора субподряда и данных</w:t>
      </w:r>
      <w:proofErr w:type="gramEnd"/>
      <w:r w:rsidRPr="009F3DC7">
        <w:rPr>
          <w:rFonts w:ascii="GHEA Grapalat" w:hAnsi="GHEA Grapalat"/>
        </w:rPr>
        <w:t xml:space="preserve"> являющегося его стороной лица в течение пяти рабочих дней со дня внесения изменения</w:t>
      </w:r>
      <w:r w:rsidR="00155366">
        <w:rPr>
          <w:rStyle w:val="FootnoteReference"/>
          <w:rFonts w:ascii="GHEA Grapalat" w:hAnsi="GHEA Grapalat"/>
        </w:rPr>
        <w:footnoteReference w:customMarkFollows="1" w:id="23"/>
        <w:t>32</w:t>
      </w:r>
      <w:r w:rsidRPr="009F3DC7">
        <w:rPr>
          <w:rFonts w:ascii="GHEA Grapalat" w:hAnsi="GHEA Grapalat"/>
        </w:rPr>
        <w:t>.</w:t>
      </w:r>
    </w:p>
    <w:p w:rsidR="00BB28C8" w:rsidRPr="009F3DC7" w:rsidRDefault="00BB28C8" w:rsidP="00027D2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24"/>
        <w:t>33</w:t>
      </w:r>
      <w:r w:rsidRPr="009F3DC7">
        <w:rPr>
          <w:rFonts w:ascii="GHEA Grapalat" w:hAnsi="GHEA Grapalat"/>
        </w:rPr>
        <w:t>.</w:t>
      </w:r>
    </w:p>
    <w:p w:rsidR="00BB28C8" w:rsidRPr="00124BE9" w:rsidRDefault="00BB28C8" w:rsidP="00027D21">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proofErr w:type="gramStart"/>
      <w:r w:rsidRPr="00DF13E4">
        <w:rPr>
          <w:rFonts w:ascii="GHEA Grapalat" w:hAnsi="GHEA Grapalat"/>
        </w:rPr>
        <w:t>.</w:t>
      </w:r>
      <w:r w:rsidRPr="00D45137">
        <w:rPr>
          <w:rFonts w:ascii="GHEA Grapalat" w:hAnsi="GHEA Grapalat"/>
        </w:rPr>
        <w:t xml:space="preserve"> </w:t>
      </w:r>
      <w:r w:rsidRPr="009F3DC7">
        <w:rPr>
          <w:rFonts w:ascii="GHEA Grapalat" w:hAnsi="GHEA Grapalat"/>
        </w:rPr>
        <w:t>.</w:t>
      </w:r>
      <w:proofErr w:type="gramEnd"/>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027D2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027D21">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027D21">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027D21">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w:t>
      </w:r>
      <w:proofErr w:type="gramStart"/>
      <w:r w:rsidRPr="00862ABD">
        <w:rPr>
          <w:rFonts w:ascii="GHEA Grapalat" w:hAnsi="GHEA Grapalat"/>
          <w:spacing w:val="-4"/>
        </w:rPr>
        <w:t>интернет сайте</w:t>
      </w:r>
      <w:proofErr w:type="gramEnd"/>
      <w:r w:rsidRPr="00862ABD">
        <w:rPr>
          <w:rFonts w:ascii="GHEA Grapalat" w:hAnsi="GHEA Grapalat"/>
          <w:spacing w:val="-4"/>
        </w:rPr>
        <w:t xml:space="preserve">, действующем по адресу www.procurement.am, с указанием даты опубликования. Подрядчик считается </w:t>
      </w:r>
      <w:proofErr w:type="gramStart"/>
      <w:r w:rsidRPr="00862ABD">
        <w:rPr>
          <w:rFonts w:ascii="GHEA Grapalat" w:hAnsi="GHEA Grapalat"/>
          <w:spacing w:val="-4"/>
        </w:rPr>
        <w:t>надлежащим образом</w:t>
      </w:r>
      <w:proofErr w:type="gramEnd"/>
      <w:r w:rsidRPr="00862ABD">
        <w:rPr>
          <w:rFonts w:ascii="GHEA Grapalat" w:hAnsi="GHEA Grapalat"/>
          <w:spacing w:val="-4"/>
        </w:rPr>
        <w:t xml:space="preserve">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lastRenderedPageBreak/>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027D21">
      <w:pPr>
        <w:widowControl w:val="0"/>
        <w:tabs>
          <w:tab w:val="left" w:pos="1276"/>
        </w:tabs>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027D21">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027D21">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027D21">
      <w:pPr>
        <w:widowControl w:val="0"/>
        <w:tabs>
          <w:tab w:val="left" w:pos="1276"/>
        </w:tabs>
        <w:ind w:firstLine="567"/>
        <w:jc w:val="both"/>
        <w:rPr>
          <w:rFonts w:ascii="GHEA Grapalat" w:hAnsi="GHEA Grapalat"/>
        </w:rPr>
      </w:pPr>
    </w:p>
    <w:p w:rsidR="00BB28C8" w:rsidRPr="00E02682" w:rsidRDefault="00BB28C8" w:rsidP="00027D21">
      <w:pPr>
        <w:widowControl w:val="0"/>
        <w:jc w:val="center"/>
        <w:rPr>
          <w:rFonts w:ascii="GHEA Grapalat" w:hAnsi="GHEA Grapalat"/>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p w:rsidR="00027D21" w:rsidRPr="00E02682" w:rsidRDefault="00027D21" w:rsidP="00027D21">
      <w:pPr>
        <w:widowControl w:val="0"/>
        <w:jc w:val="center"/>
        <w:rPr>
          <w:rFonts w:ascii="GHEA Grapalat" w:hAnsi="GHEA Grapalat" w:cs="Sylfaen"/>
          <w:b/>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027D21">
            <w:pPr>
              <w:widowControl w:val="0"/>
              <w:jc w:val="center"/>
              <w:rPr>
                <w:rFonts w:ascii="GHEA Grapalat" w:hAnsi="GHEA Grapalat" w:cs="Sylfaen"/>
                <w:b/>
                <w:bCs/>
              </w:rPr>
            </w:pPr>
            <w:r w:rsidRPr="009F3DC7">
              <w:rPr>
                <w:rFonts w:ascii="GHEA Grapalat" w:hAnsi="GHEA Grapalat"/>
                <w:b/>
              </w:rPr>
              <w:t>ЗАКАЗЧИК</w:t>
            </w:r>
          </w:p>
          <w:p w:rsidR="00BB28C8" w:rsidRPr="00862ABD" w:rsidRDefault="00BB28C8" w:rsidP="00027D21">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027D21">
            <w:pPr>
              <w:widowControl w:val="0"/>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027D21">
            <w:pPr>
              <w:widowControl w:val="0"/>
              <w:jc w:val="center"/>
              <w:rPr>
                <w:rFonts w:ascii="GHEA Grapalat" w:hAnsi="GHEA Grapalat"/>
              </w:rPr>
            </w:pPr>
            <w:r w:rsidRPr="009F3DC7">
              <w:rPr>
                <w:rFonts w:ascii="GHEA Grapalat" w:hAnsi="GHEA Grapalat"/>
              </w:rPr>
              <w:t>М. П.</w:t>
            </w:r>
          </w:p>
        </w:tc>
        <w:tc>
          <w:tcPr>
            <w:tcW w:w="760" w:type="dxa"/>
          </w:tcPr>
          <w:p w:rsidR="00BB28C8" w:rsidRPr="009F3DC7" w:rsidRDefault="00BB28C8" w:rsidP="00027D21">
            <w:pPr>
              <w:widowControl w:val="0"/>
              <w:jc w:val="center"/>
              <w:rPr>
                <w:rFonts w:ascii="GHEA Grapalat" w:hAnsi="GHEA Grapalat"/>
              </w:rPr>
            </w:pPr>
          </w:p>
        </w:tc>
        <w:tc>
          <w:tcPr>
            <w:tcW w:w="4343" w:type="dxa"/>
          </w:tcPr>
          <w:p w:rsidR="00BB28C8" w:rsidRPr="009F3DC7" w:rsidRDefault="00BB28C8" w:rsidP="00027D21">
            <w:pPr>
              <w:widowControl w:val="0"/>
              <w:jc w:val="center"/>
              <w:rPr>
                <w:rFonts w:ascii="GHEA Grapalat" w:hAnsi="GHEA Grapalat" w:cs="Sylfaen"/>
                <w:b/>
                <w:bCs/>
              </w:rPr>
            </w:pPr>
            <w:r w:rsidRPr="009F3DC7">
              <w:rPr>
                <w:rFonts w:ascii="GHEA Grapalat" w:hAnsi="GHEA Grapalat"/>
                <w:b/>
              </w:rPr>
              <w:t>ПОДРЯДЧИК</w:t>
            </w:r>
          </w:p>
          <w:p w:rsidR="00BB28C8" w:rsidRPr="00862ABD" w:rsidRDefault="00BB28C8" w:rsidP="00027D21">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027D21">
            <w:pPr>
              <w:widowControl w:val="0"/>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027D21">
            <w:pPr>
              <w:widowControl w:val="0"/>
              <w:jc w:val="center"/>
              <w:rPr>
                <w:rFonts w:ascii="GHEA Grapalat" w:hAnsi="GHEA Grapalat"/>
              </w:rPr>
            </w:pPr>
            <w:r w:rsidRPr="009F3DC7">
              <w:rPr>
                <w:rFonts w:ascii="GHEA Grapalat" w:hAnsi="GHEA Grapalat"/>
              </w:rPr>
              <w:t>М. П.</w:t>
            </w:r>
          </w:p>
        </w:tc>
      </w:tr>
    </w:tbl>
    <w:p w:rsidR="00BB28C8" w:rsidRDefault="00BB28C8" w:rsidP="00027D21">
      <w:pPr>
        <w:widowControl w:val="0"/>
        <w:tabs>
          <w:tab w:val="left" w:pos="1276"/>
        </w:tabs>
        <w:ind w:firstLine="567"/>
        <w:jc w:val="both"/>
        <w:rPr>
          <w:rFonts w:ascii="GHEA Grapalat" w:hAnsi="GHEA Grapalat"/>
          <w:i/>
          <w:lang w:val="en-US"/>
        </w:rPr>
      </w:pPr>
    </w:p>
    <w:p w:rsidR="00BB28C8" w:rsidRPr="009F3DC7" w:rsidRDefault="00BB28C8" w:rsidP="00027D21">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027D21">
      <w:pPr>
        <w:widowControl w:val="0"/>
        <w:ind w:firstLine="567"/>
        <w:rPr>
          <w:rFonts w:ascii="GHEA Grapalat" w:hAnsi="GHEA Grapalat"/>
          <w:i/>
        </w:rPr>
      </w:pPr>
      <w:r w:rsidRPr="009F3DC7">
        <w:rPr>
          <w:rFonts w:ascii="GHEA Grapalat" w:hAnsi="GHEA Grapalat"/>
        </w:rPr>
        <w:br w:type="page"/>
      </w:r>
    </w:p>
    <w:p w:rsidR="00BB28C8" w:rsidRPr="009F3DC7" w:rsidRDefault="00BB28C8" w:rsidP="00027D21">
      <w:pPr>
        <w:widowControl w:val="0"/>
        <w:ind w:firstLine="567"/>
        <w:jc w:val="right"/>
        <w:rPr>
          <w:rFonts w:ascii="GHEA Grapalat" w:hAnsi="GHEA Grapalat" w:cs="Arial"/>
          <w:i/>
        </w:rPr>
      </w:pPr>
      <w:r w:rsidRPr="009F3DC7">
        <w:rPr>
          <w:rFonts w:ascii="GHEA Grapalat" w:hAnsi="GHEA Grapalat"/>
          <w:i/>
        </w:rPr>
        <w:lastRenderedPageBreak/>
        <w:t>Приложение № 1</w:t>
      </w:r>
    </w:p>
    <w:p w:rsidR="00BB28C8" w:rsidRDefault="00BB28C8" w:rsidP="00027D21">
      <w:pPr>
        <w:widowControl w:val="0"/>
        <w:ind w:firstLine="567"/>
        <w:jc w:val="right"/>
        <w:rPr>
          <w:rFonts w:ascii="GHEA Grapalat" w:hAnsi="GHEA Grapalat"/>
          <w:i/>
        </w:rPr>
      </w:pPr>
      <w:r w:rsidRPr="009F3DC7">
        <w:rPr>
          <w:rFonts w:ascii="GHEA Grapalat" w:hAnsi="GHEA Grapalat"/>
        </w:rPr>
        <w:t xml:space="preserve">к Договору под </w:t>
      </w:r>
      <w:r w:rsidRPr="00DF2C7D">
        <w:rPr>
          <w:rFonts w:ascii="GHEA Grapalat" w:hAnsi="GHEA Grapalat"/>
        </w:rPr>
        <w:t>кодом</w:t>
      </w:r>
      <w:r w:rsidR="0069583B" w:rsidRPr="00DF2C7D">
        <w:rPr>
          <w:rFonts w:ascii="GHEA Grapalat" w:hAnsi="GHEA Grapalat"/>
        </w:rPr>
        <w:t xml:space="preserve"> </w:t>
      </w:r>
      <w:r w:rsidR="00AF6581">
        <w:rPr>
          <w:rFonts w:ascii="GHEA Grapalat" w:hAnsi="GHEA Grapalat" w:cs="Sylfaen"/>
          <w:i/>
          <w:color w:val="222222"/>
          <w:shd w:val="clear" w:color="auto" w:fill="FFFFFF"/>
        </w:rPr>
        <w:t>ԴՊՐ</w:t>
      </w:r>
      <w:r w:rsidR="00AF6581">
        <w:rPr>
          <w:rFonts w:ascii="GHEA Grapalat" w:hAnsi="GHEA Grapalat" w:cs="Arial"/>
          <w:i/>
          <w:color w:val="222222"/>
          <w:shd w:val="clear" w:color="auto" w:fill="FFFFFF"/>
          <w:lang w:val="af-ZA"/>
        </w:rPr>
        <w:t xml:space="preserve"> </w:t>
      </w:r>
      <w:r w:rsidR="00AF6581">
        <w:rPr>
          <w:rFonts w:ascii="GHEA Grapalat" w:hAnsi="GHEA Grapalat" w:cs="Sylfaen"/>
          <w:i/>
          <w:color w:val="222222"/>
          <w:shd w:val="clear" w:color="auto" w:fill="FFFFFF"/>
        </w:rPr>
        <w:t>ԹԻՎ</w:t>
      </w:r>
      <w:r w:rsidR="00AF6581">
        <w:rPr>
          <w:rFonts w:ascii="GHEA Grapalat" w:hAnsi="GHEA Grapalat" w:cs="Arial"/>
          <w:i/>
          <w:color w:val="222222"/>
          <w:shd w:val="clear" w:color="auto" w:fill="FFFFFF"/>
          <w:lang w:val="af-ZA"/>
        </w:rPr>
        <w:t xml:space="preserve"> 145-</w:t>
      </w:r>
      <w:r w:rsidR="00AF6581">
        <w:rPr>
          <w:rFonts w:ascii="GHEA Grapalat" w:hAnsi="GHEA Grapalat" w:cs="Sylfaen"/>
          <w:i/>
          <w:color w:val="222222"/>
          <w:shd w:val="clear" w:color="auto" w:fill="FFFFFF"/>
        </w:rPr>
        <w:t>ԳՀԱՇՁԲ</w:t>
      </w:r>
      <w:r w:rsidR="00AF6581">
        <w:rPr>
          <w:rFonts w:ascii="GHEA Grapalat" w:hAnsi="GHEA Grapalat" w:cs="Arial"/>
          <w:i/>
          <w:color w:val="222222"/>
          <w:shd w:val="clear" w:color="auto" w:fill="FFFFFF"/>
          <w:lang w:val="af-ZA"/>
        </w:rPr>
        <w:t>-21/0</w:t>
      </w:r>
      <w:r w:rsidR="00527604">
        <w:rPr>
          <w:rFonts w:ascii="GHEA Grapalat" w:hAnsi="GHEA Grapalat" w:cs="Arial"/>
          <w:i/>
          <w:color w:val="222222"/>
          <w:shd w:val="clear" w:color="auto" w:fill="FFFFFF"/>
          <w:lang w:val="af-ZA"/>
        </w:rPr>
        <w:t>2</w:t>
      </w:r>
      <w:r w:rsidRPr="00DF2C7D">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proofErr w:type="gramStart"/>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proofErr w:type="gramEnd"/>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527604" w:rsidRDefault="00527604" w:rsidP="00027D21">
      <w:pPr>
        <w:widowControl w:val="0"/>
        <w:ind w:firstLine="567"/>
        <w:jc w:val="right"/>
        <w:rPr>
          <w:rFonts w:ascii="GHEA Grapalat" w:hAnsi="GHEA Grapalat" w:cs="Arial"/>
          <w:i/>
        </w:rPr>
      </w:pPr>
    </w:p>
    <w:tbl>
      <w:tblPr>
        <w:tblW w:w="10913" w:type="dxa"/>
        <w:tblInd w:w="108" w:type="dxa"/>
        <w:tblLook w:val="04A0" w:firstRow="1" w:lastRow="0" w:firstColumn="1" w:lastColumn="0" w:noHBand="0" w:noVBand="1"/>
      </w:tblPr>
      <w:tblGrid>
        <w:gridCol w:w="514"/>
        <w:gridCol w:w="4873"/>
        <w:gridCol w:w="567"/>
        <w:gridCol w:w="1417"/>
        <w:gridCol w:w="1771"/>
        <w:gridCol w:w="1771"/>
      </w:tblGrid>
      <w:tr w:rsidR="00527604" w:rsidTr="00527604">
        <w:trPr>
          <w:trHeight w:val="1095"/>
        </w:trPr>
        <w:tc>
          <w:tcPr>
            <w:tcW w:w="514" w:type="dxa"/>
            <w:vAlign w:val="bottom"/>
            <w:hideMark/>
          </w:tcPr>
          <w:p w:rsidR="00527604" w:rsidRDefault="00527604">
            <w:pPr>
              <w:rPr>
                <w:sz w:val="20"/>
                <w:szCs w:val="20"/>
              </w:rPr>
            </w:pPr>
          </w:p>
        </w:tc>
        <w:tc>
          <w:tcPr>
            <w:tcW w:w="10399" w:type="dxa"/>
            <w:gridSpan w:val="5"/>
            <w:vAlign w:val="bottom"/>
            <w:hideMark/>
          </w:tcPr>
          <w:p w:rsidR="00527604" w:rsidRDefault="00527604">
            <w:pPr>
              <w:jc w:val="center"/>
              <w:rPr>
                <w:rFonts w:ascii="GHEA Grapalat" w:hAnsi="GHEA Grapalat" w:cs="Arial"/>
                <w:b/>
                <w:bCs/>
                <w:sz w:val="22"/>
                <w:szCs w:val="22"/>
                <w:u w:val="single"/>
                <w:lang w:val="hy-AM" w:eastAsia="hy-AM"/>
              </w:rPr>
            </w:pPr>
            <w:r w:rsidRPr="00686287">
              <w:rPr>
                <w:rFonts w:ascii="Sylfaen" w:hAnsi="Sylfaen" w:cs="Sylfaen"/>
                <w:b/>
                <w:bCs/>
                <w:sz w:val="22"/>
                <w:szCs w:val="22"/>
                <w:u w:val="single"/>
              </w:rPr>
              <w:t>ОБЪЕМ-СМЕТА</w:t>
            </w:r>
          </w:p>
          <w:p w:rsidR="00527604" w:rsidRDefault="00527604">
            <w:pPr>
              <w:jc w:val="center"/>
              <w:rPr>
                <w:rFonts w:ascii="GHEA Grapalat" w:hAnsi="GHEA Grapalat" w:cs="Arial"/>
                <w:sz w:val="22"/>
                <w:szCs w:val="22"/>
                <w:u w:val="single"/>
                <w:lang w:val="hy-AM" w:eastAsia="hy-AM"/>
              </w:rPr>
            </w:pPr>
            <w:r w:rsidRPr="00686287">
              <w:rPr>
                <w:rFonts w:ascii="Sylfaen" w:hAnsi="Sylfaen" w:cs="Sylfaen"/>
                <w:b/>
                <w:bCs/>
                <w:sz w:val="22"/>
                <w:szCs w:val="22"/>
                <w:u w:val="single"/>
              </w:rPr>
              <w:t xml:space="preserve">Работы по замене деревянных окон ГНКО Ереванская основная школа N 145 имени Сильвы </w:t>
            </w:r>
            <w:proofErr w:type="spellStart"/>
            <w:r w:rsidRPr="00686287">
              <w:rPr>
                <w:rFonts w:ascii="Sylfaen" w:hAnsi="Sylfaen" w:cs="Sylfaen"/>
                <w:b/>
                <w:bCs/>
                <w:sz w:val="22"/>
                <w:szCs w:val="22"/>
                <w:u w:val="single"/>
              </w:rPr>
              <w:t>Капутикян</w:t>
            </w:r>
            <w:proofErr w:type="spellEnd"/>
          </w:p>
        </w:tc>
      </w:tr>
      <w:tr w:rsidR="00527604" w:rsidTr="00527604">
        <w:trPr>
          <w:trHeight w:val="1748"/>
        </w:trPr>
        <w:tc>
          <w:tcPr>
            <w:tcW w:w="514" w:type="dxa"/>
            <w:tcBorders>
              <w:top w:val="single" w:sz="4" w:space="0" w:color="000000"/>
              <w:left w:val="single" w:sz="4" w:space="0" w:color="000000"/>
              <w:bottom w:val="single" w:sz="4" w:space="0" w:color="000000"/>
              <w:right w:val="single" w:sz="4" w:space="0" w:color="000000"/>
            </w:tcBorders>
            <w:vAlign w:val="center"/>
            <w:hideMark/>
          </w:tcPr>
          <w:p w:rsidR="00527604" w:rsidRDefault="00527604" w:rsidP="00527604">
            <w:pPr>
              <w:jc w:val="center"/>
              <w:rPr>
                <w:rFonts w:ascii="GHEA Grapalat" w:hAnsi="GHEA Grapalat" w:cs="Arial"/>
                <w:sz w:val="20"/>
                <w:szCs w:val="20"/>
              </w:rPr>
            </w:pPr>
            <w:r>
              <w:rPr>
                <w:rFonts w:ascii="GHEA Grapalat" w:hAnsi="GHEA Grapalat" w:cs="Arial"/>
                <w:sz w:val="20"/>
                <w:szCs w:val="20"/>
              </w:rPr>
              <w:t>ՀՀ</w:t>
            </w:r>
          </w:p>
        </w:tc>
        <w:tc>
          <w:tcPr>
            <w:tcW w:w="4873" w:type="dxa"/>
            <w:tcBorders>
              <w:top w:val="single" w:sz="4" w:space="0" w:color="000000"/>
              <w:left w:val="nil"/>
              <w:bottom w:val="single" w:sz="4" w:space="0" w:color="000000"/>
              <w:right w:val="single" w:sz="4" w:space="0" w:color="000000"/>
            </w:tcBorders>
            <w:vAlign w:val="center"/>
            <w:hideMark/>
          </w:tcPr>
          <w:p w:rsidR="00527604" w:rsidRDefault="00527604" w:rsidP="00527604">
            <w:pPr>
              <w:jc w:val="center"/>
              <w:rPr>
                <w:rFonts w:ascii="GHEA Grapalat" w:hAnsi="GHEA Grapalat" w:cs="Arial"/>
                <w:sz w:val="20"/>
                <w:szCs w:val="20"/>
              </w:rPr>
            </w:pPr>
            <w:r w:rsidRPr="00686287">
              <w:rPr>
                <w:rFonts w:ascii="GHEA Grapalat" w:hAnsi="GHEA Grapalat" w:cs="Arial"/>
                <w:sz w:val="20"/>
                <w:szCs w:val="20"/>
              </w:rPr>
              <w:t>Название работы</w:t>
            </w:r>
          </w:p>
        </w:tc>
        <w:tc>
          <w:tcPr>
            <w:tcW w:w="567" w:type="dxa"/>
            <w:tcBorders>
              <w:top w:val="single" w:sz="4" w:space="0" w:color="000000"/>
              <w:left w:val="nil"/>
              <w:bottom w:val="single" w:sz="4" w:space="0" w:color="000000"/>
              <w:right w:val="single" w:sz="4" w:space="0" w:color="000000"/>
            </w:tcBorders>
            <w:textDirection w:val="btLr"/>
            <w:vAlign w:val="center"/>
            <w:hideMark/>
          </w:tcPr>
          <w:p w:rsidR="00527604" w:rsidRDefault="00527604" w:rsidP="00527604">
            <w:pPr>
              <w:jc w:val="center"/>
              <w:rPr>
                <w:rFonts w:ascii="GHEA Grapalat" w:hAnsi="GHEA Grapalat" w:cs="Arial"/>
                <w:sz w:val="20"/>
                <w:szCs w:val="20"/>
              </w:rPr>
            </w:pPr>
            <w:r w:rsidRPr="00686287">
              <w:rPr>
                <w:rFonts w:ascii="GHEA Grapalat" w:hAnsi="GHEA Grapalat" w:cs="Arial"/>
                <w:sz w:val="20"/>
                <w:szCs w:val="20"/>
              </w:rPr>
              <w:t>Единица измерения</w:t>
            </w:r>
          </w:p>
        </w:tc>
        <w:tc>
          <w:tcPr>
            <w:tcW w:w="1417" w:type="dxa"/>
            <w:tcBorders>
              <w:top w:val="single" w:sz="4" w:space="0" w:color="000000"/>
              <w:left w:val="nil"/>
              <w:bottom w:val="single" w:sz="4" w:space="0" w:color="000000"/>
              <w:right w:val="single" w:sz="4" w:space="0" w:color="000000"/>
            </w:tcBorders>
            <w:textDirection w:val="btLr"/>
            <w:vAlign w:val="center"/>
            <w:hideMark/>
          </w:tcPr>
          <w:p w:rsidR="00527604" w:rsidRDefault="00527604" w:rsidP="00527604">
            <w:pPr>
              <w:jc w:val="center"/>
              <w:rPr>
                <w:rFonts w:ascii="GHEA Grapalat" w:hAnsi="GHEA Grapalat" w:cs="Arial"/>
                <w:sz w:val="20"/>
                <w:szCs w:val="20"/>
              </w:rPr>
            </w:pPr>
            <w:r w:rsidRPr="00686287">
              <w:rPr>
                <w:rFonts w:ascii="GHEA Grapalat" w:hAnsi="GHEA Grapalat" w:cs="Arial"/>
                <w:sz w:val="20"/>
                <w:szCs w:val="20"/>
              </w:rPr>
              <w:t>Объем</w:t>
            </w:r>
          </w:p>
        </w:tc>
        <w:tc>
          <w:tcPr>
            <w:tcW w:w="1771" w:type="dxa"/>
            <w:tcBorders>
              <w:top w:val="single" w:sz="4" w:space="0" w:color="000000"/>
              <w:left w:val="nil"/>
              <w:bottom w:val="single" w:sz="4" w:space="0" w:color="000000"/>
              <w:right w:val="single" w:sz="4" w:space="0" w:color="000000"/>
            </w:tcBorders>
            <w:vAlign w:val="center"/>
            <w:hideMark/>
          </w:tcPr>
          <w:p w:rsidR="00527604" w:rsidRDefault="00527604" w:rsidP="00527604">
            <w:pPr>
              <w:jc w:val="center"/>
              <w:rPr>
                <w:rFonts w:ascii="GHEA Grapalat" w:hAnsi="GHEA Grapalat" w:cs="Arial"/>
                <w:sz w:val="20"/>
                <w:szCs w:val="20"/>
              </w:rPr>
            </w:pPr>
            <w:r w:rsidRPr="00686287">
              <w:rPr>
                <w:rFonts w:ascii="GHEA Grapalat" w:hAnsi="GHEA Grapalat" w:cs="Sylfaen"/>
                <w:sz w:val="20"/>
                <w:szCs w:val="20"/>
              </w:rPr>
              <w:t xml:space="preserve">Стоимость единицы, тыс. </w:t>
            </w:r>
            <w:proofErr w:type="spellStart"/>
            <w:r w:rsidRPr="00686287">
              <w:rPr>
                <w:rFonts w:ascii="GHEA Grapalat" w:hAnsi="GHEA Grapalat" w:cs="Sylfaen"/>
                <w:sz w:val="20"/>
                <w:szCs w:val="20"/>
              </w:rPr>
              <w:t>драмов</w:t>
            </w:r>
            <w:proofErr w:type="spellEnd"/>
          </w:p>
        </w:tc>
        <w:tc>
          <w:tcPr>
            <w:tcW w:w="1771" w:type="dxa"/>
            <w:tcBorders>
              <w:top w:val="single" w:sz="4" w:space="0" w:color="000000"/>
              <w:left w:val="nil"/>
              <w:bottom w:val="single" w:sz="4" w:space="0" w:color="000000"/>
              <w:right w:val="single" w:sz="4" w:space="0" w:color="000000"/>
            </w:tcBorders>
            <w:vAlign w:val="center"/>
            <w:hideMark/>
          </w:tcPr>
          <w:p w:rsidR="00527604" w:rsidRDefault="00527604" w:rsidP="00527604">
            <w:pPr>
              <w:jc w:val="center"/>
              <w:rPr>
                <w:rFonts w:ascii="GHEA Grapalat" w:hAnsi="GHEA Grapalat" w:cs="Arial"/>
                <w:sz w:val="20"/>
                <w:szCs w:val="20"/>
              </w:rPr>
            </w:pPr>
            <w:r w:rsidRPr="00686287">
              <w:rPr>
                <w:rFonts w:ascii="GHEA Grapalat" w:hAnsi="GHEA Grapalat" w:cs="Sylfaen"/>
                <w:sz w:val="20"/>
                <w:szCs w:val="20"/>
              </w:rPr>
              <w:t xml:space="preserve">Общая стоимость, тыс. </w:t>
            </w:r>
            <w:proofErr w:type="spellStart"/>
            <w:r w:rsidRPr="00686287">
              <w:rPr>
                <w:rFonts w:ascii="GHEA Grapalat" w:hAnsi="GHEA Grapalat" w:cs="Sylfaen"/>
                <w:sz w:val="20"/>
                <w:szCs w:val="20"/>
              </w:rPr>
              <w:t>драмов</w:t>
            </w:r>
            <w:proofErr w:type="spellEnd"/>
          </w:p>
        </w:tc>
      </w:tr>
      <w:tr w:rsidR="00527604" w:rsidTr="00527604">
        <w:trPr>
          <w:trHeight w:val="330"/>
        </w:trPr>
        <w:tc>
          <w:tcPr>
            <w:tcW w:w="514" w:type="dxa"/>
            <w:tcBorders>
              <w:top w:val="nil"/>
              <w:left w:val="single" w:sz="4" w:space="0" w:color="000000"/>
              <w:bottom w:val="single" w:sz="4" w:space="0" w:color="000000"/>
              <w:right w:val="single" w:sz="4" w:space="0" w:color="000000"/>
            </w:tcBorders>
            <w:vAlign w:val="bottom"/>
            <w:hideMark/>
          </w:tcPr>
          <w:p w:rsidR="00527604" w:rsidRDefault="00527604">
            <w:pPr>
              <w:jc w:val="center"/>
              <w:rPr>
                <w:rFonts w:ascii="GHEA Grapalat" w:hAnsi="GHEA Grapalat" w:cs="Arial"/>
                <w:sz w:val="18"/>
                <w:szCs w:val="18"/>
                <w:lang w:val="hy-AM" w:eastAsia="hy-AM"/>
              </w:rPr>
            </w:pPr>
            <w:r>
              <w:rPr>
                <w:rFonts w:ascii="GHEA Grapalat" w:hAnsi="GHEA Grapalat" w:cs="Arial"/>
                <w:sz w:val="18"/>
                <w:szCs w:val="18"/>
                <w:lang w:val="hy-AM" w:eastAsia="hy-AM"/>
              </w:rPr>
              <w:t>1</w:t>
            </w:r>
          </w:p>
        </w:tc>
        <w:tc>
          <w:tcPr>
            <w:tcW w:w="4873" w:type="dxa"/>
            <w:tcBorders>
              <w:top w:val="nil"/>
              <w:left w:val="nil"/>
              <w:bottom w:val="single" w:sz="4" w:space="0" w:color="000000"/>
              <w:right w:val="single" w:sz="4" w:space="0" w:color="000000"/>
            </w:tcBorders>
            <w:vAlign w:val="bottom"/>
            <w:hideMark/>
          </w:tcPr>
          <w:p w:rsidR="00527604" w:rsidRDefault="00527604">
            <w:pPr>
              <w:jc w:val="center"/>
              <w:rPr>
                <w:rFonts w:ascii="GHEA Grapalat" w:hAnsi="GHEA Grapalat" w:cs="Arial"/>
                <w:sz w:val="18"/>
                <w:szCs w:val="18"/>
                <w:lang w:val="hy-AM" w:eastAsia="hy-AM"/>
              </w:rPr>
            </w:pPr>
            <w:r>
              <w:rPr>
                <w:rFonts w:ascii="GHEA Grapalat" w:hAnsi="GHEA Grapalat" w:cs="Arial"/>
                <w:sz w:val="18"/>
                <w:szCs w:val="18"/>
                <w:lang w:val="hy-AM" w:eastAsia="hy-AM"/>
              </w:rPr>
              <w:t>2</w:t>
            </w:r>
          </w:p>
        </w:tc>
        <w:tc>
          <w:tcPr>
            <w:tcW w:w="567" w:type="dxa"/>
            <w:tcBorders>
              <w:top w:val="nil"/>
              <w:left w:val="nil"/>
              <w:bottom w:val="single" w:sz="4" w:space="0" w:color="000000"/>
              <w:right w:val="single" w:sz="4" w:space="0" w:color="000000"/>
            </w:tcBorders>
            <w:vAlign w:val="bottom"/>
            <w:hideMark/>
          </w:tcPr>
          <w:p w:rsidR="00527604" w:rsidRDefault="00527604">
            <w:pPr>
              <w:jc w:val="center"/>
              <w:rPr>
                <w:rFonts w:ascii="GHEA Grapalat" w:hAnsi="GHEA Grapalat" w:cs="Arial"/>
                <w:sz w:val="18"/>
                <w:szCs w:val="18"/>
                <w:lang w:val="hy-AM" w:eastAsia="hy-AM"/>
              </w:rPr>
            </w:pPr>
            <w:r>
              <w:rPr>
                <w:rFonts w:ascii="GHEA Grapalat" w:hAnsi="GHEA Grapalat" w:cs="Arial"/>
                <w:sz w:val="18"/>
                <w:szCs w:val="18"/>
                <w:lang w:val="hy-AM" w:eastAsia="hy-AM"/>
              </w:rPr>
              <w:t>3</w:t>
            </w:r>
          </w:p>
        </w:tc>
        <w:tc>
          <w:tcPr>
            <w:tcW w:w="1417" w:type="dxa"/>
            <w:tcBorders>
              <w:top w:val="nil"/>
              <w:left w:val="nil"/>
              <w:bottom w:val="single" w:sz="4" w:space="0" w:color="000000"/>
              <w:right w:val="single" w:sz="4" w:space="0" w:color="000000"/>
            </w:tcBorders>
            <w:vAlign w:val="bottom"/>
            <w:hideMark/>
          </w:tcPr>
          <w:p w:rsidR="00527604" w:rsidRDefault="00527604">
            <w:pPr>
              <w:jc w:val="center"/>
              <w:rPr>
                <w:rFonts w:ascii="GHEA Grapalat" w:hAnsi="GHEA Grapalat" w:cs="Arial"/>
                <w:sz w:val="18"/>
                <w:szCs w:val="18"/>
                <w:lang w:val="hy-AM" w:eastAsia="hy-AM"/>
              </w:rPr>
            </w:pPr>
            <w:r>
              <w:rPr>
                <w:rFonts w:ascii="GHEA Grapalat" w:hAnsi="GHEA Grapalat" w:cs="Arial"/>
                <w:sz w:val="18"/>
                <w:szCs w:val="18"/>
                <w:lang w:val="hy-AM" w:eastAsia="hy-AM"/>
              </w:rPr>
              <w:t>4</w:t>
            </w:r>
          </w:p>
        </w:tc>
        <w:tc>
          <w:tcPr>
            <w:tcW w:w="1771" w:type="dxa"/>
            <w:tcBorders>
              <w:top w:val="nil"/>
              <w:left w:val="nil"/>
              <w:bottom w:val="single" w:sz="4" w:space="0" w:color="000000"/>
              <w:right w:val="single" w:sz="4" w:space="0" w:color="000000"/>
            </w:tcBorders>
            <w:vAlign w:val="bottom"/>
            <w:hideMark/>
          </w:tcPr>
          <w:p w:rsidR="00527604" w:rsidRDefault="00527604">
            <w:pPr>
              <w:jc w:val="center"/>
              <w:rPr>
                <w:rFonts w:ascii="GHEA Grapalat" w:hAnsi="GHEA Grapalat" w:cs="Arial"/>
                <w:sz w:val="18"/>
                <w:szCs w:val="18"/>
                <w:lang w:val="hy-AM" w:eastAsia="hy-AM"/>
              </w:rPr>
            </w:pPr>
            <w:r>
              <w:rPr>
                <w:rFonts w:ascii="GHEA Grapalat" w:hAnsi="GHEA Grapalat" w:cs="Arial"/>
                <w:sz w:val="18"/>
                <w:szCs w:val="18"/>
                <w:lang w:val="hy-AM" w:eastAsia="hy-AM"/>
              </w:rPr>
              <w:t>5</w:t>
            </w:r>
          </w:p>
        </w:tc>
        <w:tc>
          <w:tcPr>
            <w:tcW w:w="1771" w:type="dxa"/>
            <w:tcBorders>
              <w:top w:val="nil"/>
              <w:left w:val="nil"/>
              <w:bottom w:val="single" w:sz="4" w:space="0" w:color="000000"/>
              <w:right w:val="single" w:sz="4" w:space="0" w:color="000000"/>
            </w:tcBorders>
            <w:vAlign w:val="bottom"/>
            <w:hideMark/>
          </w:tcPr>
          <w:p w:rsidR="00527604" w:rsidRDefault="00527604">
            <w:pPr>
              <w:jc w:val="center"/>
              <w:rPr>
                <w:rFonts w:ascii="GHEA Grapalat" w:hAnsi="GHEA Grapalat" w:cs="Arial"/>
                <w:sz w:val="18"/>
                <w:szCs w:val="18"/>
                <w:lang w:val="hy-AM" w:eastAsia="hy-AM"/>
              </w:rPr>
            </w:pPr>
            <w:r>
              <w:rPr>
                <w:rFonts w:ascii="GHEA Grapalat" w:hAnsi="GHEA Grapalat" w:cs="Arial"/>
                <w:sz w:val="18"/>
                <w:szCs w:val="18"/>
                <w:lang w:val="hy-AM" w:eastAsia="hy-AM"/>
              </w:rPr>
              <w:t>6</w:t>
            </w:r>
          </w:p>
        </w:tc>
      </w:tr>
      <w:tr w:rsidR="00527604" w:rsidTr="00527604">
        <w:trPr>
          <w:trHeight w:val="285"/>
        </w:trPr>
        <w:tc>
          <w:tcPr>
            <w:tcW w:w="514" w:type="dxa"/>
            <w:tcBorders>
              <w:top w:val="nil"/>
              <w:left w:val="single" w:sz="4" w:space="0" w:color="000000"/>
              <w:bottom w:val="single" w:sz="4" w:space="0" w:color="000000"/>
              <w:right w:val="single" w:sz="4" w:space="0" w:color="000000"/>
            </w:tcBorders>
            <w:noWrap/>
            <w:vAlign w:val="center"/>
            <w:hideMark/>
          </w:tcPr>
          <w:p w:rsidR="00527604" w:rsidRDefault="00527604">
            <w:pPr>
              <w:rPr>
                <w:rFonts w:ascii="GHEA Grapalat" w:hAnsi="GHEA Grapalat" w:cs="Arial"/>
                <w:sz w:val="18"/>
                <w:szCs w:val="18"/>
                <w:lang w:val="hy-AM" w:eastAsia="hy-AM"/>
              </w:rPr>
            </w:pPr>
            <w:r>
              <w:rPr>
                <w:rFonts w:ascii="Calibri" w:hAnsi="Calibri" w:cs="Calibri"/>
                <w:sz w:val="18"/>
                <w:szCs w:val="18"/>
                <w:lang w:val="hy-AM" w:eastAsia="hy-AM"/>
              </w:rPr>
              <w:t> </w:t>
            </w:r>
          </w:p>
        </w:tc>
        <w:tc>
          <w:tcPr>
            <w:tcW w:w="4873" w:type="dxa"/>
            <w:tcBorders>
              <w:top w:val="nil"/>
              <w:left w:val="nil"/>
              <w:bottom w:val="single" w:sz="4" w:space="0" w:color="000000"/>
              <w:right w:val="single" w:sz="4" w:space="0" w:color="000000"/>
            </w:tcBorders>
            <w:vAlign w:val="center"/>
            <w:hideMark/>
          </w:tcPr>
          <w:p w:rsidR="00527604" w:rsidRPr="00527604" w:rsidRDefault="00527604">
            <w:pPr>
              <w:jc w:val="center"/>
              <w:rPr>
                <w:rFonts w:ascii="GHEA Grapalat" w:hAnsi="GHEA Grapalat" w:cs="Arial"/>
                <w:b/>
                <w:bCs/>
                <w:sz w:val="18"/>
                <w:szCs w:val="18"/>
                <w:u w:val="single"/>
                <w:lang w:val="hy-AM" w:eastAsia="hy-AM"/>
              </w:rPr>
            </w:pPr>
            <w:r w:rsidRPr="00527604">
              <w:rPr>
                <w:rFonts w:ascii="GHEA Grapalat" w:hAnsi="GHEA Grapalat" w:cs="Arial"/>
                <w:b/>
                <w:bCs/>
                <w:sz w:val="18"/>
                <w:szCs w:val="18"/>
                <w:u w:val="single"/>
                <w:lang w:val="hy-AM" w:eastAsia="hy-AM"/>
              </w:rPr>
              <w:t>Работы по сносу</w:t>
            </w:r>
          </w:p>
        </w:tc>
        <w:tc>
          <w:tcPr>
            <w:tcW w:w="567" w:type="dxa"/>
            <w:tcBorders>
              <w:top w:val="nil"/>
              <w:left w:val="nil"/>
              <w:bottom w:val="single" w:sz="4" w:space="0" w:color="000000"/>
              <w:right w:val="single" w:sz="4" w:space="0" w:color="000000"/>
            </w:tcBorders>
            <w:noWrap/>
            <w:vAlign w:val="center"/>
            <w:hideMark/>
          </w:tcPr>
          <w:p w:rsidR="00527604" w:rsidRDefault="00527604">
            <w:pPr>
              <w:rPr>
                <w:rFonts w:ascii="GHEA Grapalat" w:hAnsi="GHEA Grapalat" w:cs="Arial"/>
                <w:sz w:val="18"/>
                <w:szCs w:val="18"/>
                <w:lang w:val="hy-AM" w:eastAsia="hy-AM"/>
              </w:rPr>
            </w:pPr>
            <w:r>
              <w:rPr>
                <w:rFonts w:ascii="Calibri" w:hAnsi="Calibri" w:cs="Calibri"/>
                <w:sz w:val="18"/>
                <w:szCs w:val="18"/>
                <w:lang w:val="hy-AM" w:eastAsia="hy-AM"/>
              </w:rPr>
              <w:t> </w:t>
            </w:r>
          </w:p>
        </w:tc>
        <w:tc>
          <w:tcPr>
            <w:tcW w:w="1417" w:type="dxa"/>
            <w:tcBorders>
              <w:top w:val="nil"/>
              <w:left w:val="nil"/>
              <w:bottom w:val="single" w:sz="4" w:space="0" w:color="000000"/>
              <w:right w:val="single" w:sz="4" w:space="0" w:color="000000"/>
            </w:tcBorders>
            <w:noWrap/>
            <w:vAlign w:val="center"/>
            <w:hideMark/>
          </w:tcPr>
          <w:p w:rsidR="00527604" w:rsidRDefault="00527604">
            <w:pPr>
              <w:rPr>
                <w:rFonts w:ascii="GHEA Grapalat" w:hAnsi="GHEA Grapalat" w:cs="Arial"/>
                <w:sz w:val="18"/>
                <w:szCs w:val="18"/>
                <w:lang w:val="hy-AM" w:eastAsia="hy-AM"/>
              </w:rPr>
            </w:pPr>
            <w:r>
              <w:rPr>
                <w:rFonts w:ascii="Calibri" w:hAnsi="Calibri" w:cs="Calibri"/>
                <w:sz w:val="18"/>
                <w:szCs w:val="18"/>
                <w:lang w:val="hy-AM" w:eastAsia="hy-AM"/>
              </w:rPr>
              <w:t> </w:t>
            </w:r>
          </w:p>
        </w:tc>
        <w:tc>
          <w:tcPr>
            <w:tcW w:w="1771" w:type="dxa"/>
            <w:tcBorders>
              <w:top w:val="nil"/>
              <w:left w:val="nil"/>
              <w:bottom w:val="single" w:sz="4" w:space="0" w:color="000000"/>
              <w:right w:val="single" w:sz="4" w:space="0" w:color="000000"/>
            </w:tcBorders>
            <w:noWrap/>
            <w:vAlign w:val="center"/>
            <w:hideMark/>
          </w:tcPr>
          <w:p w:rsidR="00527604" w:rsidRDefault="00527604">
            <w:pPr>
              <w:rPr>
                <w:rFonts w:ascii="GHEA Grapalat" w:hAnsi="GHEA Grapalat" w:cs="Arial"/>
                <w:sz w:val="18"/>
                <w:szCs w:val="18"/>
                <w:lang w:val="hy-AM" w:eastAsia="hy-AM"/>
              </w:rPr>
            </w:pPr>
            <w:r>
              <w:rPr>
                <w:rFonts w:ascii="Calibri" w:hAnsi="Calibri" w:cs="Calibri"/>
                <w:sz w:val="18"/>
                <w:szCs w:val="18"/>
                <w:lang w:val="hy-AM" w:eastAsia="hy-AM"/>
              </w:rPr>
              <w:t> </w:t>
            </w:r>
          </w:p>
        </w:tc>
        <w:tc>
          <w:tcPr>
            <w:tcW w:w="1771" w:type="dxa"/>
            <w:tcBorders>
              <w:top w:val="nil"/>
              <w:left w:val="nil"/>
              <w:bottom w:val="single" w:sz="4" w:space="0" w:color="000000"/>
              <w:right w:val="single" w:sz="4" w:space="0" w:color="000000"/>
            </w:tcBorders>
            <w:noWrap/>
            <w:vAlign w:val="center"/>
            <w:hideMark/>
          </w:tcPr>
          <w:p w:rsidR="00527604" w:rsidRDefault="00527604">
            <w:pPr>
              <w:rPr>
                <w:rFonts w:ascii="GHEA Grapalat" w:hAnsi="GHEA Grapalat" w:cs="Arial"/>
                <w:sz w:val="18"/>
                <w:szCs w:val="18"/>
                <w:lang w:val="hy-AM" w:eastAsia="hy-AM"/>
              </w:rPr>
            </w:pPr>
            <w:r>
              <w:rPr>
                <w:rFonts w:ascii="Calibri" w:hAnsi="Calibri" w:cs="Calibri"/>
                <w:sz w:val="18"/>
                <w:szCs w:val="18"/>
                <w:lang w:val="hy-AM" w:eastAsia="hy-AM"/>
              </w:rPr>
              <w:t> </w:t>
            </w:r>
          </w:p>
        </w:tc>
      </w:tr>
      <w:tr w:rsidR="00527604" w:rsidTr="002C59A5">
        <w:trPr>
          <w:trHeight w:val="499"/>
        </w:trPr>
        <w:tc>
          <w:tcPr>
            <w:tcW w:w="514" w:type="dxa"/>
            <w:tcBorders>
              <w:top w:val="nil"/>
              <w:left w:val="single" w:sz="4" w:space="0" w:color="000000"/>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1</w:t>
            </w:r>
          </w:p>
        </w:tc>
        <w:tc>
          <w:tcPr>
            <w:tcW w:w="4873" w:type="dxa"/>
            <w:tcBorders>
              <w:top w:val="nil"/>
              <w:left w:val="nil"/>
              <w:bottom w:val="single" w:sz="4" w:space="0" w:color="000000"/>
              <w:right w:val="single" w:sz="4" w:space="0" w:color="000000"/>
            </w:tcBorders>
            <w:hideMark/>
          </w:tcPr>
          <w:p w:rsidR="00527604" w:rsidRPr="00527604" w:rsidRDefault="00527604" w:rsidP="00527604">
            <w:pPr>
              <w:rPr>
                <w:rFonts w:ascii="GHEA Grapalat" w:hAnsi="GHEA Grapalat"/>
                <w:sz w:val="18"/>
                <w:szCs w:val="18"/>
              </w:rPr>
            </w:pPr>
            <w:r w:rsidRPr="00527604">
              <w:rPr>
                <w:rFonts w:ascii="GHEA Grapalat" w:hAnsi="GHEA Grapalat"/>
                <w:sz w:val="18"/>
                <w:szCs w:val="18"/>
              </w:rPr>
              <w:t>Снос деревянных окон вместе с подоконниками</w:t>
            </w:r>
          </w:p>
        </w:tc>
        <w:tc>
          <w:tcPr>
            <w:tcW w:w="567"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մ2</w:t>
            </w:r>
          </w:p>
        </w:tc>
        <w:tc>
          <w:tcPr>
            <w:tcW w:w="1417"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92.0</w:t>
            </w:r>
          </w:p>
        </w:tc>
        <w:tc>
          <w:tcPr>
            <w:tcW w:w="1771"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2.98</w:t>
            </w:r>
          </w:p>
        </w:tc>
        <w:tc>
          <w:tcPr>
            <w:tcW w:w="1771"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274.09</w:t>
            </w:r>
          </w:p>
        </w:tc>
      </w:tr>
      <w:tr w:rsidR="00527604" w:rsidTr="002C59A5">
        <w:trPr>
          <w:trHeight w:val="563"/>
        </w:trPr>
        <w:tc>
          <w:tcPr>
            <w:tcW w:w="514" w:type="dxa"/>
            <w:tcBorders>
              <w:top w:val="nil"/>
              <w:left w:val="single" w:sz="4" w:space="0" w:color="000000"/>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2</w:t>
            </w:r>
          </w:p>
        </w:tc>
        <w:tc>
          <w:tcPr>
            <w:tcW w:w="4873" w:type="dxa"/>
            <w:tcBorders>
              <w:top w:val="nil"/>
              <w:left w:val="nil"/>
              <w:bottom w:val="single" w:sz="4" w:space="0" w:color="000000"/>
              <w:right w:val="single" w:sz="4" w:space="0" w:color="000000"/>
            </w:tcBorders>
            <w:hideMark/>
          </w:tcPr>
          <w:p w:rsidR="00527604" w:rsidRPr="00527604" w:rsidRDefault="00527604" w:rsidP="00527604">
            <w:pPr>
              <w:rPr>
                <w:rFonts w:ascii="GHEA Grapalat" w:hAnsi="GHEA Grapalat"/>
                <w:sz w:val="18"/>
                <w:szCs w:val="18"/>
              </w:rPr>
            </w:pPr>
            <w:r w:rsidRPr="00527604">
              <w:rPr>
                <w:rFonts w:ascii="GHEA Grapalat" w:hAnsi="GHEA Grapalat"/>
                <w:sz w:val="18"/>
                <w:szCs w:val="18"/>
              </w:rPr>
              <w:t>Уборка шин, вывоз мусора из здания, погрузка и перевозка 3км</w:t>
            </w:r>
          </w:p>
        </w:tc>
        <w:tc>
          <w:tcPr>
            <w:tcW w:w="567"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տն</w:t>
            </w:r>
          </w:p>
        </w:tc>
        <w:tc>
          <w:tcPr>
            <w:tcW w:w="1417"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13.9</w:t>
            </w:r>
          </w:p>
        </w:tc>
        <w:tc>
          <w:tcPr>
            <w:tcW w:w="1771"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1.85</w:t>
            </w:r>
          </w:p>
        </w:tc>
        <w:tc>
          <w:tcPr>
            <w:tcW w:w="1771"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25.73</w:t>
            </w:r>
          </w:p>
        </w:tc>
      </w:tr>
      <w:tr w:rsidR="00527604" w:rsidTr="00527604">
        <w:trPr>
          <w:trHeight w:val="285"/>
        </w:trPr>
        <w:tc>
          <w:tcPr>
            <w:tcW w:w="514" w:type="dxa"/>
            <w:tcBorders>
              <w:top w:val="nil"/>
              <w:left w:val="single" w:sz="4" w:space="0" w:color="000000"/>
              <w:bottom w:val="single" w:sz="4" w:space="0" w:color="000000"/>
              <w:right w:val="single" w:sz="4" w:space="0" w:color="000000"/>
            </w:tcBorders>
            <w:noWrap/>
            <w:vAlign w:val="center"/>
            <w:hideMark/>
          </w:tcPr>
          <w:p w:rsidR="00527604" w:rsidRDefault="00527604">
            <w:pPr>
              <w:jc w:val="center"/>
              <w:rPr>
                <w:rFonts w:ascii="GHEA Grapalat" w:hAnsi="GHEA Grapalat" w:cs="Arial"/>
                <w:sz w:val="18"/>
                <w:szCs w:val="18"/>
                <w:lang w:val="hy-AM" w:eastAsia="hy-AM"/>
              </w:rPr>
            </w:pPr>
            <w:r>
              <w:rPr>
                <w:rFonts w:ascii="Calibri" w:hAnsi="Calibri" w:cs="Calibri"/>
                <w:sz w:val="18"/>
                <w:szCs w:val="18"/>
                <w:lang w:val="hy-AM" w:eastAsia="hy-AM"/>
              </w:rPr>
              <w:t> </w:t>
            </w:r>
          </w:p>
        </w:tc>
        <w:tc>
          <w:tcPr>
            <w:tcW w:w="4873" w:type="dxa"/>
            <w:tcBorders>
              <w:top w:val="nil"/>
              <w:left w:val="nil"/>
              <w:bottom w:val="single" w:sz="4" w:space="0" w:color="000000"/>
              <w:right w:val="single" w:sz="4" w:space="0" w:color="000000"/>
            </w:tcBorders>
            <w:vAlign w:val="center"/>
            <w:hideMark/>
          </w:tcPr>
          <w:p w:rsidR="00527604" w:rsidRPr="00527604" w:rsidRDefault="00527604">
            <w:pPr>
              <w:rPr>
                <w:rFonts w:ascii="GHEA Grapalat" w:hAnsi="GHEA Grapalat" w:cs="Arial"/>
                <w:b/>
                <w:bCs/>
                <w:sz w:val="18"/>
                <w:szCs w:val="18"/>
                <w:lang w:val="hy-AM" w:eastAsia="hy-AM"/>
              </w:rPr>
            </w:pPr>
            <w:r w:rsidRPr="00527604">
              <w:rPr>
                <w:rFonts w:ascii="GHEA Grapalat" w:hAnsi="GHEA Grapalat" w:cs="Arial"/>
                <w:b/>
                <w:bCs/>
                <w:sz w:val="18"/>
                <w:szCs w:val="18"/>
                <w:lang w:val="hy-AM" w:eastAsia="hy-AM"/>
              </w:rPr>
              <w:t>Итого , процент по сравнению с целым (6,07%)</w:t>
            </w:r>
          </w:p>
        </w:tc>
        <w:tc>
          <w:tcPr>
            <w:tcW w:w="567" w:type="dxa"/>
            <w:tcBorders>
              <w:top w:val="nil"/>
              <w:left w:val="nil"/>
              <w:bottom w:val="single" w:sz="4" w:space="0" w:color="000000"/>
              <w:right w:val="single" w:sz="4" w:space="0" w:color="000000"/>
            </w:tcBorders>
            <w:noWrap/>
            <w:vAlign w:val="center"/>
            <w:hideMark/>
          </w:tcPr>
          <w:p w:rsidR="00527604" w:rsidRDefault="00527604">
            <w:pPr>
              <w:jc w:val="center"/>
              <w:rPr>
                <w:rFonts w:ascii="GHEA Grapalat" w:hAnsi="GHEA Grapalat" w:cs="Arial"/>
                <w:sz w:val="18"/>
                <w:szCs w:val="18"/>
                <w:lang w:val="hy-AM" w:eastAsia="hy-AM"/>
              </w:rPr>
            </w:pPr>
            <w:r>
              <w:rPr>
                <w:rFonts w:ascii="Calibri" w:hAnsi="Calibri" w:cs="Calibri"/>
                <w:sz w:val="18"/>
                <w:szCs w:val="18"/>
                <w:lang w:val="hy-AM" w:eastAsia="hy-AM"/>
              </w:rPr>
              <w:t> </w:t>
            </w:r>
          </w:p>
        </w:tc>
        <w:tc>
          <w:tcPr>
            <w:tcW w:w="1417" w:type="dxa"/>
            <w:tcBorders>
              <w:top w:val="nil"/>
              <w:left w:val="nil"/>
              <w:bottom w:val="single" w:sz="4" w:space="0" w:color="000000"/>
              <w:right w:val="single" w:sz="4" w:space="0" w:color="000000"/>
            </w:tcBorders>
            <w:noWrap/>
            <w:vAlign w:val="center"/>
            <w:hideMark/>
          </w:tcPr>
          <w:p w:rsidR="00527604" w:rsidRDefault="00527604">
            <w:pPr>
              <w:jc w:val="center"/>
              <w:rPr>
                <w:rFonts w:ascii="GHEA Grapalat" w:hAnsi="GHEA Grapalat" w:cs="Arial"/>
                <w:sz w:val="18"/>
                <w:szCs w:val="18"/>
                <w:lang w:val="hy-AM" w:eastAsia="hy-AM"/>
              </w:rPr>
            </w:pPr>
            <w:r>
              <w:rPr>
                <w:rFonts w:ascii="Calibri" w:hAnsi="Calibri" w:cs="Calibri"/>
                <w:sz w:val="18"/>
                <w:szCs w:val="18"/>
                <w:lang w:val="hy-AM" w:eastAsia="hy-AM"/>
              </w:rPr>
              <w:t> </w:t>
            </w:r>
          </w:p>
        </w:tc>
        <w:tc>
          <w:tcPr>
            <w:tcW w:w="1771" w:type="dxa"/>
            <w:tcBorders>
              <w:top w:val="nil"/>
              <w:left w:val="nil"/>
              <w:bottom w:val="single" w:sz="4" w:space="0" w:color="000000"/>
              <w:right w:val="single" w:sz="4" w:space="0" w:color="000000"/>
            </w:tcBorders>
            <w:noWrap/>
            <w:vAlign w:val="center"/>
            <w:hideMark/>
          </w:tcPr>
          <w:p w:rsidR="00527604" w:rsidRDefault="00527604">
            <w:pPr>
              <w:jc w:val="center"/>
              <w:rPr>
                <w:rFonts w:ascii="GHEA Grapalat" w:hAnsi="GHEA Grapalat" w:cs="Arial"/>
                <w:sz w:val="18"/>
                <w:szCs w:val="18"/>
                <w:lang w:val="hy-AM" w:eastAsia="hy-AM"/>
              </w:rPr>
            </w:pPr>
            <w:r>
              <w:rPr>
                <w:rFonts w:ascii="Calibri" w:hAnsi="Calibri" w:cs="Calibri"/>
                <w:sz w:val="18"/>
                <w:szCs w:val="18"/>
                <w:lang w:val="hy-AM" w:eastAsia="hy-AM"/>
              </w:rPr>
              <w:t> </w:t>
            </w:r>
          </w:p>
        </w:tc>
        <w:tc>
          <w:tcPr>
            <w:tcW w:w="1771" w:type="dxa"/>
            <w:tcBorders>
              <w:top w:val="nil"/>
              <w:left w:val="nil"/>
              <w:bottom w:val="single" w:sz="4" w:space="0" w:color="000000"/>
              <w:right w:val="single" w:sz="4" w:space="0" w:color="000000"/>
            </w:tcBorders>
            <w:noWrap/>
            <w:vAlign w:val="center"/>
            <w:hideMark/>
          </w:tcPr>
          <w:p w:rsidR="00527604" w:rsidRDefault="00527604">
            <w:pPr>
              <w:jc w:val="center"/>
              <w:rPr>
                <w:rFonts w:ascii="GHEA Grapalat" w:hAnsi="GHEA Grapalat" w:cs="Arial"/>
                <w:b/>
                <w:bCs/>
                <w:sz w:val="18"/>
                <w:szCs w:val="18"/>
                <w:lang w:val="hy-AM" w:eastAsia="hy-AM"/>
              </w:rPr>
            </w:pPr>
            <w:r>
              <w:rPr>
                <w:rFonts w:ascii="GHEA Grapalat" w:hAnsi="GHEA Grapalat" w:cs="Arial"/>
                <w:b/>
                <w:bCs/>
                <w:sz w:val="18"/>
                <w:szCs w:val="18"/>
                <w:lang w:val="hy-AM" w:eastAsia="hy-AM"/>
              </w:rPr>
              <w:t>299.82</w:t>
            </w:r>
          </w:p>
        </w:tc>
      </w:tr>
      <w:tr w:rsidR="00527604" w:rsidTr="00527604">
        <w:trPr>
          <w:trHeight w:val="285"/>
        </w:trPr>
        <w:tc>
          <w:tcPr>
            <w:tcW w:w="514" w:type="dxa"/>
            <w:tcBorders>
              <w:top w:val="nil"/>
              <w:left w:val="single" w:sz="4" w:space="0" w:color="000000"/>
              <w:bottom w:val="single" w:sz="4" w:space="0" w:color="000000"/>
              <w:right w:val="single" w:sz="4" w:space="0" w:color="000000"/>
            </w:tcBorders>
            <w:noWrap/>
            <w:vAlign w:val="center"/>
            <w:hideMark/>
          </w:tcPr>
          <w:p w:rsidR="00527604" w:rsidRDefault="00527604">
            <w:pPr>
              <w:jc w:val="center"/>
              <w:rPr>
                <w:rFonts w:ascii="GHEA Grapalat" w:hAnsi="GHEA Grapalat" w:cs="Arial"/>
                <w:sz w:val="18"/>
                <w:szCs w:val="18"/>
                <w:lang w:val="hy-AM" w:eastAsia="hy-AM"/>
              </w:rPr>
            </w:pPr>
            <w:r>
              <w:rPr>
                <w:rFonts w:ascii="Calibri" w:hAnsi="Calibri" w:cs="Calibri"/>
                <w:sz w:val="18"/>
                <w:szCs w:val="18"/>
                <w:lang w:val="hy-AM" w:eastAsia="hy-AM"/>
              </w:rPr>
              <w:t> </w:t>
            </w:r>
          </w:p>
        </w:tc>
        <w:tc>
          <w:tcPr>
            <w:tcW w:w="4873" w:type="dxa"/>
            <w:tcBorders>
              <w:top w:val="nil"/>
              <w:left w:val="nil"/>
              <w:bottom w:val="single" w:sz="4" w:space="0" w:color="000000"/>
              <w:right w:val="single" w:sz="4" w:space="0" w:color="000000"/>
            </w:tcBorders>
            <w:vAlign w:val="center"/>
            <w:hideMark/>
          </w:tcPr>
          <w:p w:rsidR="00527604" w:rsidRPr="00527604" w:rsidRDefault="00527604">
            <w:pPr>
              <w:jc w:val="center"/>
              <w:rPr>
                <w:rFonts w:ascii="GHEA Grapalat" w:hAnsi="GHEA Grapalat" w:cs="Arial"/>
                <w:b/>
                <w:bCs/>
                <w:sz w:val="18"/>
                <w:szCs w:val="18"/>
                <w:u w:val="single"/>
                <w:lang w:val="hy-AM" w:eastAsia="hy-AM"/>
              </w:rPr>
            </w:pPr>
            <w:r w:rsidRPr="00527604">
              <w:rPr>
                <w:rFonts w:ascii="GHEA Grapalat" w:hAnsi="GHEA Grapalat" w:cs="Arial"/>
                <w:b/>
                <w:bCs/>
                <w:sz w:val="18"/>
                <w:szCs w:val="18"/>
                <w:u w:val="single"/>
                <w:lang w:val="hy-AM" w:eastAsia="hy-AM"/>
              </w:rPr>
              <w:t>Отверстия</w:t>
            </w:r>
          </w:p>
        </w:tc>
        <w:tc>
          <w:tcPr>
            <w:tcW w:w="567" w:type="dxa"/>
            <w:tcBorders>
              <w:top w:val="nil"/>
              <w:left w:val="nil"/>
              <w:bottom w:val="single" w:sz="4" w:space="0" w:color="000000"/>
              <w:right w:val="single" w:sz="4" w:space="0" w:color="000000"/>
            </w:tcBorders>
            <w:noWrap/>
            <w:vAlign w:val="center"/>
            <w:hideMark/>
          </w:tcPr>
          <w:p w:rsidR="00527604" w:rsidRDefault="00527604">
            <w:pPr>
              <w:jc w:val="center"/>
              <w:rPr>
                <w:rFonts w:ascii="GHEA Grapalat" w:hAnsi="GHEA Grapalat" w:cs="Arial"/>
                <w:sz w:val="18"/>
                <w:szCs w:val="18"/>
                <w:lang w:val="hy-AM" w:eastAsia="hy-AM"/>
              </w:rPr>
            </w:pPr>
            <w:r>
              <w:rPr>
                <w:rFonts w:ascii="Calibri" w:hAnsi="Calibri" w:cs="Calibri"/>
                <w:sz w:val="18"/>
                <w:szCs w:val="18"/>
                <w:lang w:val="hy-AM" w:eastAsia="hy-AM"/>
              </w:rPr>
              <w:t> </w:t>
            </w:r>
          </w:p>
        </w:tc>
        <w:tc>
          <w:tcPr>
            <w:tcW w:w="1417" w:type="dxa"/>
            <w:tcBorders>
              <w:top w:val="nil"/>
              <w:left w:val="nil"/>
              <w:bottom w:val="single" w:sz="4" w:space="0" w:color="000000"/>
              <w:right w:val="single" w:sz="4" w:space="0" w:color="000000"/>
            </w:tcBorders>
            <w:noWrap/>
            <w:vAlign w:val="center"/>
            <w:hideMark/>
          </w:tcPr>
          <w:p w:rsidR="00527604" w:rsidRDefault="00527604">
            <w:pPr>
              <w:jc w:val="center"/>
              <w:rPr>
                <w:rFonts w:ascii="GHEA Grapalat" w:hAnsi="GHEA Grapalat" w:cs="Arial"/>
                <w:sz w:val="18"/>
                <w:szCs w:val="18"/>
                <w:lang w:val="hy-AM" w:eastAsia="hy-AM"/>
              </w:rPr>
            </w:pPr>
            <w:r>
              <w:rPr>
                <w:rFonts w:ascii="Calibri" w:hAnsi="Calibri" w:cs="Calibri"/>
                <w:sz w:val="18"/>
                <w:szCs w:val="18"/>
                <w:lang w:val="hy-AM" w:eastAsia="hy-AM"/>
              </w:rPr>
              <w:t> </w:t>
            </w:r>
          </w:p>
        </w:tc>
        <w:tc>
          <w:tcPr>
            <w:tcW w:w="1771" w:type="dxa"/>
            <w:tcBorders>
              <w:top w:val="nil"/>
              <w:left w:val="nil"/>
              <w:bottom w:val="single" w:sz="4" w:space="0" w:color="000000"/>
              <w:right w:val="single" w:sz="4" w:space="0" w:color="000000"/>
            </w:tcBorders>
            <w:noWrap/>
            <w:vAlign w:val="center"/>
            <w:hideMark/>
          </w:tcPr>
          <w:p w:rsidR="00527604" w:rsidRDefault="00527604">
            <w:pPr>
              <w:jc w:val="center"/>
              <w:rPr>
                <w:rFonts w:ascii="GHEA Grapalat" w:hAnsi="GHEA Grapalat" w:cs="Arial"/>
                <w:sz w:val="18"/>
                <w:szCs w:val="18"/>
                <w:lang w:val="hy-AM" w:eastAsia="hy-AM"/>
              </w:rPr>
            </w:pPr>
            <w:r>
              <w:rPr>
                <w:rFonts w:ascii="Calibri" w:hAnsi="Calibri" w:cs="Calibri"/>
                <w:sz w:val="18"/>
                <w:szCs w:val="18"/>
                <w:lang w:val="hy-AM" w:eastAsia="hy-AM"/>
              </w:rPr>
              <w:t> </w:t>
            </w:r>
          </w:p>
        </w:tc>
        <w:tc>
          <w:tcPr>
            <w:tcW w:w="1771" w:type="dxa"/>
            <w:tcBorders>
              <w:top w:val="nil"/>
              <w:left w:val="nil"/>
              <w:bottom w:val="single" w:sz="4" w:space="0" w:color="000000"/>
              <w:right w:val="single" w:sz="4" w:space="0" w:color="000000"/>
            </w:tcBorders>
            <w:noWrap/>
            <w:vAlign w:val="center"/>
            <w:hideMark/>
          </w:tcPr>
          <w:p w:rsidR="00527604" w:rsidRDefault="00527604">
            <w:pPr>
              <w:jc w:val="center"/>
              <w:rPr>
                <w:rFonts w:ascii="GHEA Grapalat" w:hAnsi="GHEA Grapalat" w:cs="Arial"/>
                <w:sz w:val="18"/>
                <w:szCs w:val="18"/>
                <w:lang w:val="hy-AM" w:eastAsia="hy-AM"/>
              </w:rPr>
            </w:pPr>
            <w:r>
              <w:rPr>
                <w:rFonts w:ascii="Calibri" w:hAnsi="Calibri" w:cs="Calibri"/>
                <w:sz w:val="18"/>
                <w:szCs w:val="18"/>
                <w:lang w:val="hy-AM" w:eastAsia="hy-AM"/>
              </w:rPr>
              <w:t> </w:t>
            </w:r>
          </w:p>
        </w:tc>
      </w:tr>
      <w:tr w:rsidR="00527604" w:rsidTr="00AE6E35">
        <w:trPr>
          <w:trHeight w:val="855"/>
        </w:trPr>
        <w:tc>
          <w:tcPr>
            <w:tcW w:w="514" w:type="dxa"/>
            <w:tcBorders>
              <w:top w:val="nil"/>
              <w:left w:val="single" w:sz="4" w:space="0" w:color="000000"/>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1</w:t>
            </w:r>
          </w:p>
        </w:tc>
        <w:tc>
          <w:tcPr>
            <w:tcW w:w="4873" w:type="dxa"/>
            <w:tcBorders>
              <w:top w:val="nil"/>
              <w:left w:val="nil"/>
              <w:bottom w:val="single" w:sz="4" w:space="0" w:color="000000"/>
              <w:right w:val="single" w:sz="4" w:space="0" w:color="000000"/>
            </w:tcBorders>
            <w:hideMark/>
          </w:tcPr>
          <w:p w:rsidR="00527604" w:rsidRPr="00527604" w:rsidRDefault="00527604" w:rsidP="00527604">
            <w:pPr>
              <w:rPr>
                <w:rFonts w:ascii="GHEA Grapalat" w:hAnsi="GHEA Grapalat"/>
                <w:sz w:val="18"/>
                <w:szCs w:val="18"/>
              </w:rPr>
            </w:pPr>
            <w:r w:rsidRPr="00527604">
              <w:rPr>
                <w:rFonts w:ascii="GHEA Grapalat" w:hAnsi="GHEA Grapalat"/>
                <w:sz w:val="18"/>
                <w:szCs w:val="18"/>
              </w:rPr>
              <w:t>Металл, с блоком, белый, толщиной 60 мм., 4+4мм со стеклом, армянский профиль, установка открывающихся окон, включая ручку и клапан</w:t>
            </w:r>
          </w:p>
        </w:tc>
        <w:tc>
          <w:tcPr>
            <w:tcW w:w="567" w:type="dxa"/>
            <w:tcBorders>
              <w:top w:val="nil"/>
              <w:left w:val="nil"/>
              <w:bottom w:val="single" w:sz="4" w:space="0" w:color="000000"/>
              <w:right w:val="single" w:sz="4" w:space="0" w:color="000000"/>
            </w:tcBorders>
            <w:noWrap/>
            <w:vAlign w:val="center"/>
            <w:hideMark/>
          </w:tcPr>
          <w:p w:rsidR="00527604" w:rsidRDefault="00527604" w:rsidP="00527604">
            <w:pPr>
              <w:rPr>
                <w:rFonts w:ascii="GHEA Grapalat" w:hAnsi="GHEA Grapalat" w:cs="Arial"/>
                <w:sz w:val="18"/>
                <w:szCs w:val="18"/>
                <w:lang w:val="hy-AM" w:eastAsia="hy-AM"/>
              </w:rPr>
            </w:pPr>
            <w:r>
              <w:rPr>
                <w:rFonts w:ascii="GHEA Grapalat" w:hAnsi="GHEA Grapalat" w:cs="Arial"/>
                <w:sz w:val="18"/>
                <w:szCs w:val="18"/>
                <w:lang w:val="hy-AM" w:eastAsia="hy-AM"/>
              </w:rPr>
              <w:t>մ</w:t>
            </w:r>
            <w:r>
              <w:rPr>
                <w:rFonts w:ascii="GHEA Grapalat" w:hAnsi="GHEA Grapalat" w:cs="Arial"/>
                <w:sz w:val="18"/>
                <w:szCs w:val="18"/>
                <w:vertAlign w:val="superscript"/>
                <w:lang w:val="hy-AM" w:eastAsia="hy-AM"/>
              </w:rPr>
              <w:t>2</w:t>
            </w:r>
          </w:p>
        </w:tc>
        <w:tc>
          <w:tcPr>
            <w:tcW w:w="1417" w:type="dxa"/>
            <w:tcBorders>
              <w:top w:val="nil"/>
              <w:left w:val="nil"/>
              <w:bottom w:val="single" w:sz="4" w:space="0" w:color="000000"/>
              <w:right w:val="single" w:sz="4" w:space="0" w:color="000000"/>
            </w:tcBorders>
            <w:noWrap/>
            <w:vAlign w:val="center"/>
            <w:hideMark/>
          </w:tcPr>
          <w:p w:rsidR="00527604" w:rsidRDefault="00527604" w:rsidP="00527604">
            <w:pPr>
              <w:rPr>
                <w:rFonts w:ascii="GHEA Grapalat" w:hAnsi="GHEA Grapalat" w:cs="Arial"/>
                <w:sz w:val="18"/>
                <w:szCs w:val="18"/>
                <w:lang w:val="hy-AM" w:eastAsia="hy-AM"/>
              </w:rPr>
            </w:pPr>
            <w:r>
              <w:rPr>
                <w:rFonts w:ascii="GHEA Grapalat" w:hAnsi="GHEA Grapalat" w:cs="Arial"/>
                <w:sz w:val="18"/>
                <w:szCs w:val="18"/>
                <w:lang w:val="hy-AM" w:eastAsia="hy-AM"/>
              </w:rPr>
              <w:t>32.00</w:t>
            </w:r>
          </w:p>
        </w:tc>
        <w:tc>
          <w:tcPr>
            <w:tcW w:w="1771"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50.01</w:t>
            </w:r>
          </w:p>
        </w:tc>
        <w:tc>
          <w:tcPr>
            <w:tcW w:w="1771"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1600.41</w:t>
            </w:r>
          </w:p>
        </w:tc>
      </w:tr>
      <w:tr w:rsidR="00527604" w:rsidTr="00AE6E35">
        <w:trPr>
          <w:trHeight w:val="855"/>
        </w:trPr>
        <w:tc>
          <w:tcPr>
            <w:tcW w:w="514" w:type="dxa"/>
            <w:tcBorders>
              <w:top w:val="nil"/>
              <w:left w:val="single" w:sz="4" w:space="0" w:color="000000"/>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2</w:t>
            </w:r>
          </w:p>
        </w:tc>
        <w:tc>
          <w:tcPr>
            <w:tcW w:w="4873" w:type="dxa"/>
            <w:tcBorders>
              <w:top w:val="nil"/>
              <w:left w:val="nil"/>
              <w:bottom w:val="single" w:sz="4" w:space="0" w:color="000000"/>
              <w:right w:val="single" w:sz="4" w:space="0" w:color="000000"/>
            </w:tcBorders>
            <w:hideMark/>
          </w:tcPr>
          <w:p w:rsidR="00527604" w:rsidRPr="00527604" w:rsidRDefault="00527604" w:rsidP="00527604">
            <w:pPr>
              <w:rPr>
                <w:rFonts w:ascii="GHEA Grapalat" w:hAnsi="GHEA Grapalat"/>
                <w:sz w:val="18"/>
                <w:szCs w:val="18"/>
              </w:rPr>
            </w:pPr>
            <w:r w:rsidRPr="00527604">
              <w:rPr>
                <w:rFonts w:ascii="GHEA Grapalat" w:hAnsi="GHEA Grapalat"/>
                <w:sz w:val="18"/>
                <w:szCs w:val="18"/>
              </w:rPr>
              <w:t>Металл, с блоком, белый, толщиной 60 мм., 4+4мм, армянский профиль, установка неокрашенных окон</w:t>
            </w:r>
          </w:p>
        </w:tc>
        <w:tc>
          <w:tcPr>
            <w:tcW w:w="567" w:type="dxa"/>
            <w:tcBorders>
              <w:top w:val="nil"/>
              <w:left w:val="nil"/>
              <w:bottom w:val="single" w:sz="4" w:space="0" w:color="000000"/>
              <w:right w:val="single" w:sz="4" w:space="0" w:color="000000"/>
            </w:tcBorders>
            <w:noWrap/>
            <w:vAlign w:val="center"/>
            <w:hideMark/>
          </w:tcPr>
          <w:p w:rsidR="00527604" w:rsidRDefault="00527604" w:rsidP="00527604">
            <w:pPr>
              <w:rPr>
                <w:rFonts w:ascii="GHEA Grapalat" w:hAnsi="GHEA Grapalat" w:cs="Arial"/>
                <w:sz w:val="18"/>
                <w:szCs w:val="18"/>
                <w:lang w:val="hy-AM" w:eastAsia="hy-AM"/>
              </w:rPr>
            </w:pPr>
            <w:r>
              <w:rPr>
                <w:rFonts w:ascii="GHEA Grapalat" w:hAnsi="GHEA Grapalat" w:cs="Arial"/>
                <w:sz w:val="18"/>
                <w:szCs w:val="18"/>
                <w:lang w:val="hy-AM" w:eastAsia="hy-AM"/>
              </w:rPr>
              <w:t>մ</w:t>
            </w:r>
            <w:r>
              <w:rPr>
                <w:rFonts w:ascii="GHEA Grapalat" w:hAnsi="GHEA Grapalat" w:cs="Arial"/>
                <w:sz w:val="18"/>
                <w:szCs w:val="18"/>
                <w:vertAlign w:val="superscript"/>
                <w:lang w:val="hy-AM" w:eastAsia="hy-AM"/>
              </w:rPr>
              <w:t>2</w:t>
            </w:r>
          </w:p>
        </w:tc>
        <w:tc>
          <w:tcPr>
            <w:tcW w:w="1417" w:type="dxa"/>
            <w:tcBorders>
              <w:top w:val="nil"/>
              <w:left w:val="nil"/>
              <w:bottom w:val="single" w:sz="4" w:space="0" w:color="000000"/>
              <w:right w:val="single" w:sz="4" w:space="0" w:color="000000"/>
            </w:tcBorders>
            <w:noWrap/>
            <w:vAlign w:val="center"/>
            <w:hideMark/>
          </w:tcPr>
          <w:p w:rsidR="00527604" w:rsidRDefault="00527604" w:rsidP="00527604">
            <w:pPr>
              <w:rPr>
                <w:rFonts w:ascii="GHEA Grapalat" w:hAnsi="GHEA Grapalat" w:cs="Arial"/>
                <w:sz w:val="18"/>
                <w:szCs w:val="18"/>
                <w:lang w:val="hy-AM" w:eastAsia="hy-AM"/>
              </w:rPr>
            </w:pPr>
            <w:r>
              <w:rPr>
                <w:rFonts w:ascii="GHEA Grapalat" w:hAnsi="GHEA Grapalat" w:cs="Arial"/>
                <w:sz w:val="18"/>
                <w:szCs w:val="18"/>
                <w:lang w:val="hy-AM" w:eastAsia="hy-AM"/>
              </w:rPr>
              <w:t>60.00</w:t>
            </w:r>
          </w:p>
        </w:tc>
        <w:tc>
          <w:tcPr>
            <w:tcW w:w="1771"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34.86</w:t>
            </w:r>
          </w:p>
        </w:tc>
        <w:tc>
          <w:tcPr>
            <w:tcW w:w="1771"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2091.48</w:t>
            </w:r>
          </w:p>
        </w:tc>
      </w:tr>
      <w:tr w:rsidR="00527604" w:rsidTr="00AE6E35">
        <w:trPr>
          <w:trHeight w:val="535"/>
        </w:trPr>
        <w:tc>
          <w:tcPr>
            <w:tcW w:w="514" w:type="dxa"/>
            <w:tcBorders>
              <w:top w:val="nil"/>
              <w:left w:val="single" w:sz="4" w:space="0" w:color="000000"/>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3</w:t>
            </w:r>
          </w:p>
        </w:tc>
        <w:tc>
          <w:tcPr>
            <w:tcW w:w="4873" w:type="dxa"/>
            <w:tcBorders>
              <w:top w:val="nil"/>
              <w:left w:val="nil"/>
              <w:bottom w:val="single" w:sz="4" w:space="0" w:color="000000"/>
              <w:right w:val="single" w:sz="4" w:space="0" w:color="000000"/>
            </w:tcBorders>
            <w:hideMark/>
          </w:tcPr>
          <w:p w:rsidR="00527604" w:rsidRPr="00527604" w:rsidRDefault="00527604" w:rsidP="00527604">
            <w:pPr>
              <w:rPr>
                <w:rFonts w:ascii="GHEA Grapalat" w:hAnsi="GHEA Grapalat"/>
                <w:sz w:val="18"/>
                <w:szCs w:val="18"/>
              </w:rPr>
            </w:pPr>
            <w:r w:rsidRPr="00527604">
              <w:rPr>
                <w:rFonts w:ascii="GHEA Grapalat" w:hAnsi="GHEA Grapalat"/>
                <w:sz w:val="18"/>
                <w:szCs w:val="18"/>
              </w:rPr>
              <w:t>Установка пластиковых, белых подоконников 40 см в ширину, армянская</w:t>
            </w:r>
          </w:p>
        </w:tc>
        <w:tc>
          <w:tcPr>
            <w:tcW w:w="567" w:type="dxa"/>
            <w:tcBorders>
              <w:top w:val="nil"/>
              <w:left w:val="nil"/>
              <w:bottom w:val="single" w:sz="4" w:space="0" w:color="000000"/>
              <w:right w:val="single" w:sz="4" w:space="0" w:color="000000"/>
            </w:tcBorders>
            <w:noWrap/>
            <w:vAlign w:val="center"/>
            <w:hideMark/>
          </w:tcPr>
          <w:p w:rsidR="00527604" w:rsidRDefault="00527604" w:rsidP="00527604">
            <w:pPr>
              <w:rPr>
                <w:rFonts w:ascii="GHEA Grapalat" w:hAnsi="GHEA Grapalat" w:cs="Arial"/>
                <w:sz w:val="18"/>
                <w:szCs w:val="18"/>
                <w:lang w:val="hy-AM" w:eastAsia="hy-AM"/>
              </w:rPr>
            </w:pPr>
            <w:r>
              <w:rPr>
                <w:rFonts w:ascii="GHEA Grapalat" w:hAnsi="GHEA Grapalat" w:cs="Arial"/>
                <w:sz w:val="18"/>
                <w:szCs w:val="18"/>
                <w:lang w:val="hy-AM" w:eastAsia="hy-AM"/>
              </w:rPr>
              <w:t>մ</w:t>
            </w:r>
            <w:r>
              <w:rPr>
                <w:rFonts w:ascii="GHEA Grapalat" w:hAnsi="GHEA Grapalat" w:cs="Arial"/>
                <w:sz w:val="18"/>
                <w:szCs w:val="18"/>
                <w:vertAlign w:val="superscript"/>
                <w:lang w:val="hy-AM" w:eastAsia="hy-AM"/>
              </w:rPr>
              <w:t>2</w:t>
            </w:r>
          </w:p>
        </w:tc>
        <w:tc>
          <w:tcPr>
            <w:tcW w:w="1417" w:type="dxa"/>
            <w:tcBorders>
              <w:top w:val="nil"/>
              <w:left w:val="nil"/>
              <w:bottom w:val="single" w:sz="4" w:space="0" w:color="000000"/>
              <w:right w:val="single" w:sz="4" w:space="0" w:color="000000"/>
            </w:tcBorders>
            <w:noWrap/>
            <w:vAlign w:val="center"/>
            <w:hideMark/>
          </w:tcPr>
          <w:p w:rsidR="00527604" w:rsidRDefault="00527604" w:rsidP="00527604">
            <w:pPr>
              <w:rPr>
                <w:rFonts w:ascii="GHEA Grapalat" w:hAnsi="GHEA Grapalat" w:cs="Arial"/>
                <w:sz w:val="18"/>
                <w:szCs w:val="18"/>
                <w:lang w:val="hy-AM" w:eastAsia="hy-AM"/>
              </w:rPr>
            </w:pPr>
            <w:r>
              <w:rPr>
                <w:rFonts w:ascii="GHEA Grapalat" w:hAnsi="GHEA Grapalat" w:cs="Arial"/>
                <w:sz w:val="18"/>
                <w:szCs w:val="18"/>
                <w:lang w:val="hy-AM" w:eastAsia="hy-AM"/>
              </w:rPr>
              <w:t>19.80</w:t>
            </w:r>
          </w:p>
        </w:tc>
        <w:tc>
          <w:tcPr>
            <w:tcW w:w="1771"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4.26</w:t>
            </w:r>
          </w:p>
        </w:tc>
        <w:tc>
          <w:tcPr>
            <w:tcW w:w="1771"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84.34</w:t>
            </w:r>
          </w:p>
        </w:tc>
      </w:tr>
      <w:tr w:rsidR="00527604" w:rsidTr="00AE6E35">
        <w:trPr>
          <w:trHeight w:val="543"/>
        </w:trPr>
        <w:tc>
          <w:tcPr>
            <w:tcW w:w="514" w:type="dxa"/>
            <w:tcBorders>
              <w:top w:val="nil"/>
              <w:left w:val="single" w:sz="4" w:space="0" w:color="000000"/>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4</w:t>
            </w:r>
          </w:p>
        </w:tc>
        <w:tc>
          <w:tcPr>
            <w:tcW w:w="4873" w:type="dxa"/>
            <w:tcBorders>
              <w:top w:val="nil"/>
              <w:left w:val="nil"/>
              <w:bottom w:val="single" w:sz="4" w:space="0" w:color="000000"/>
              <w:right w:val="single" w:sz="4" w:space="0" w:color="000000"/>
            </w:tcBorders>
            <w:hideMark/>
          </w:tcPr>
          <w:p w:rsidR="00527604" w:rsidRPr="00527604" w:rsidRDefault="00527604" w:rsidP="00527604">
            <w:pPr>
              <w:rPr>
                <w:rFonts w:ascii="GHEA Grapalat" w:hAnsi="GHEA Grapalat"/>
                <w:sz w:val="18"/>
                <w:szCs w:val="18"/>
              </w:rPr>
            </w:pPr>
            <w:r w:rsidRPr="00527604">
              <w:rPr>
                <w:rFonts w:ascii="GHEA Grapalat" w:hAnsi="GHEA Grapalat"/>
                <w:sz w:val="18"/>
                <w:szCs w:val="18"/>
              </w:rPr>
              <w:t>Пластмассовые белые подоконники 40 см в ширину, армянские</w:t>
            </w:r>
          </w:p>
        </w:tc>
        <w:tc>
          <w:tcPr>
            <w:tcW w:w="567" w:type="dxa"/>
            <w:tcBorders>
              <w:top w:val="nil"/>
              <w:left w:val="nil"/>
              <w:bottom w:val="single" w:sz="4" w:space="0" w:color="000000"/>
              <w:right w:val="single" w:sz="4" w:space="0" w:color="000000"/>
            </w:tcBorders>
            <w:noWrap/>
            <w:vAlign w:val="center"/>
            <w:hideMark/>
          </w:tcPr>
          <w:p w:rsidR="00527604" w:rsidRDefault="00527604" w:rsidP="00527604">
            <w:pPr>
              <w:rPr>
                <w:rFonts w:ascii="GHEA Grapalat" w:hAnsi="GHEA Grapalat" w:cs="Arial"/>
                <w:sz w:val="18"/>
                <w:szCs w:val="18"/>
                <w:lang w:val="hy-AM" w:eastAsia="hy-AM"/>
              </w:rPr>
            </w:pPr>
            <w:r>
              <w:rPr>
                <w:rFonts w:ascii="GHEA Grapalat" w:hAnsi="GHEA Grapalat" w:cs="Arial"/>
                <w:sz w:val="18"/>
                <w:szCs w:val="18"/>
                <w:lang w:val="hy-AM" w:eastAsia="hy-AM"/>
              </w:rPr>
              <w:t>գծմ</w:t>
            </w:r>
          </w:p>
        </w:tc>
        <w:tc>
          <w:tcPr>
            <w:tcW w:w="1417" w:type="dxa"/>
            <w:tcBorders>
              <w:top w:val="nil"/>
              <w:left w:val="nil"/>
              <w:bottom w:val="single" w:sz="4" w:space="0" w:color="000000"/>
              <w:right w:val="single" w:sz="4" w:space="0" w:color="000000"/>
            </w:tcBorders>
            <w:noWrap/>
            <w:vAlign w:val="center"/>
            <w:hideMark/>
          </w:tcPr>
          <w:p w:rsidR="00527604" w:rsidRDefault="00527604" w:rsidP="00527604">
            <w:pPr>
              <w:rPr>
                <w:rFonts w:ascii="GHEA Grapalat" w:hAnsi="GHEA Grapalat" w:cs="Arial"/>
                <w:sz w:val="18"/>
                <w:szCs w:val="18"/>
                <w:lang w:val="hy-AM" w:eastAsia="hy-AM"/>
              </w:rPr>
            </w:pPr>
            <w:r>
              <w:rPr>
                <w:rFonts w:ascii="GHEA Grapalat" w:hAnsi="GHEA Grapalat" w:cs="Arial"/>
                <w:sz w:val="18"/>
                <w:szCs w:val="18"/>
                <w:lang w:val="hy-AM" w:eastAsia="hy-AM"/>
              </w:rPr>
              <w:t>49.40</w:t>
            </w:r>
          </w:p>
        </w:tc>
        <w:tc>
          <w:tcPr>
            <w:tcW w:w="1771"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7.13</w:t>
            </w:r>
          </w:p>
        </w:tc>
        <w:tc>
          <w:tcPr>
            <w:tcW w:w="1771"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352.00</w:t>
            </w:r>
          </w:p>
        </w:tc>
      </w:tr>
      <w:tr w:rsidR="00527604" w:rsidTr="00AE6E35">
        <w:trPr>
          <w:trHeight w:val="510"/>
        </w:trPr>
        <w:tc>
          <w:tcPr>
            <w:tcW w:w="514" w:type="dxa"/>
            <w:tcBorders>
              <w:top w:val="nil"/>
              <w:left w:val="single" w:sz="4" w:space="0" w:color="000000"/>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5</w:t>
            </w:r>
          </w:p>
        </w:tc>
        <w:tc>
          <w:tcPr>
            <w:tcW w:w="4873" w:type="dxa"/>
            <w:tcBorders>
              <w:top w:val="nil"/>
              <w:left w:val="nil"/>
              <w:bottom w:val="single" w:sz="4" w:space="0" w:color="000000"/>
              <w:right w:val="single" w:sz="4" w:space="0" w:color="000000"/>
            </w:tcBorders>
            <w:hideMark/>
          </w:tcPr>
          <w:p w:rsidR="00527604" w:rsidRPr="00527604" w:rsidRDefault="00527604" w:rsidP="00527604">
            <w:pPr>
              <w:rPr>
                <w:rFonts w:ascii="GHEA Grapalat" w:hAnsi="GHEA Grapalat"/>
                <w:sz w:val="18"/>
                <w:szCs w:val="18"/>
              </w:rPr>
            </w:pPr>
            <w:r w:rsidRPr="00527604">
              <w:rPr>
                <w:rFonts w:ascii="GHEA Grapalat" w:hAnsi="GHEA Grapalat"/>
                <w:sz w:val="18"/>
                <w:szCs w:val="18"/>
              </w:rPr>
              <w:t>Выравнивание подоконников с помощью пескоструйной обработки</w:t>
            </w:r>
          </w:p>
        </w:tc>
        <w:tc>
          <w:tcPr>
            <w:tcW w:w="567" w:type="dxa"/>
            <w:tcBorders>
              <w:top w:val="nil"/>
              <w:left w:val="nil"/>
              <w:bottom w:val="single" w:sz="4" w:space="0" w:color="000000"/>
              <w:right w:val="single" w:sz="4" w:space="0" w:color="000000"/>
            </w:tcBorders>
            <w:noWrap/>
            <w:vAlign w:val="center"/>
            <w:hideMark/>
          </w:tcPr>
          <w:p w:rsidR="00527604" w:rsidRDefault="00527604" w:rsidP="00527604">
            <w:pPr>
              <w:rPr>
                <w:rFonts w:ascii="GHEA Grapalat" w:hAnsi="GHEA Grapalat" w:cs="Arial"/>
                <w:sz w:val="18"/>
                <w:szCs w:val="18"/>
                <w:lang w:val="hy-AM" w:eastAsia="hy-AM"/>
              </w:rPr>
            </w:pPr>
            <w:r>
              <w:rPr>
                <w:rFonts w:ascii="GHEA Grapalat" w:hAnsi="GHEA Grapalat" w:cs="Arial"/>
                <w:sz w:val="18"/>
                <w:szCs w:val="18"/>
                <w:lang w:val="hy-AM" w:eastAsia="hy-AM"/>
              </w:rPr>
              <w:t>մ2</w:t>
            </w:r>
          </w:p>
        </w:tc>
        <w:tc>
          <w:tcPr>
            <w:tcW w:w="1417" w:type="dxa"/>
            <w:tcBorders>
              <w:top w:val="nil"/>
              <w:left w:val="nil"/>
              <w:bottom w:val="single" w:sz="4" w:space="0" w:color="000000"/>
              <w:right w:val="single" w:sz="4" w:space="0" w:color="000000"/>
            </w:tcBorders>
            <w:noWrap/>
            <w:vAlign w:val="center"/>
            <w:hideMark/>
          </w:tcPr>
          <w:p w:rsidR="00527604" w:rsidRDefault="00527604" w:rsidP="00527604">
            <w:pPr>
              <w:rPr>
                <w:rFonts w:ascii="GHEA Grapalat" w:hAnsi="GHEA Grapalat" w:cs="Arial"/>
                <w:sz w:val="18"/>
                <w:szCs w:val="18"/>
                <w:lang w:val="hy-AM" w:eastAsia="hy-AM"/>
              </w:rPr>
            </w:pPr>
            <w:r>
              <w:rPr>
                <w:rFonts w:ascii="GHEA Grapalat" w:hAnsi="GHEA Grapalat" w:cs="Arial"/>
                <w:sz w:val="18"/>
                <w:szCs w:val="18"/>
                <w:lang w:val="hy-AM" w:eastAsia="hy-AM"/>
              </w:rPr>
              <w:t>19.80</w:t>
            </w:r>
          </w:p>
        </w:tc>
        <w:tc>
          <w:tcPr>
            <w:tcW w:w="1771"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1.95</w:t>
            </w:r>
          </w:p>
        </w:tc>
        <w:tc>
          <w:tcPr>
            <w:tcW w:w="1771"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38.61</w:t>
            </w:r>
          </w:p>
        </w:tc>
      </w:tr>
      <w:tr w:rsidR="00527604" w:rsidTr="00AE6E35">
        <w:trPr>
          <w:trHeight w:val="285"/>
        </w:trPr>
        <w:tc>
          <w:tcPr>
            <w:tcW w:w="514" w:type="dxa"/>
            <w:tcBorders>
              <w:top w:val="nil"/>
              <w:left w:val="single" w:sz="4" w:space="0" w:color="000000"/>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Calibri" w:hAnsi="Calibri" w:cs="Calibri"/>
                <w:sz w:val="18"/>
                <w:szCs w:val="18"/>
                <w:lang w:val="hy-AM" w:eastAsia="hy-AM"/>
              </w:rPr>
              <w:t> </w:t>
            </w:r>
          </w:p>
        </w:tc>
        <w:tc>
          <w:tcPr>
            <w:tcW w:w="4873" w:type="dxa"/>
            <w:tcBorders>
              <w:top w:val="nil"/>
              <w:left w:val="nil"/>
              <w:bottom w:val="single" w:sz="4" w:space="0" w:color="000000"/>
              <w:right w:val="single" w:sz="4" w:space="0" w:color="000000"/>
            </w:tcBorders>
            <w:hideMark/>
          </w:tcPr>
          <w:p w:rsidR="00527604" w:rsidRPr="00527604" w:rsidRDefault="00527604" w:rsidP="00527604">
            <w:pPr>
              <w:rPr>
                <w:rFonts w:ascii="GHEA Grapalat" w:hAnsi="GHEA Grapalat"/>
                <w:sz w:val="18"/>
                <w:szCs w:val="18"/>
              </w:rPr>
            </w:pPr>
            <w:proofErr w:type="gramStart"/>
            <w:r w:rsidRPr="00527604">
              <w:rPr>
                <w:rFonts w:ascii="GHEA Grapalat" w:hAnsi="GHEA Grapalat"/>
                <w:sz w:val="18"/>
                <w:szCs w:val="18"/>
              </w:rPr>
              <w:t>Итого ,</w:t>
            </w:r>
            <w:proofErr w:type="gramEnd"/>
            <w:r w:rsidRPr="00527604">
              <w:rPr>
                <w:rFonts w:ascii="GHEA Grapalat" w:hAnsi="GHEA Grapalat"/>
                <w:sz w:val="18"/>
                <w:szCs w:val="18"/>
              </w:rPr>
              <w:t xml:space="preserve"> процент по сравнению с целым (83,4%)</w:t>
            </w:r>
          </w:p>
        </w:tc>
        <w:tc>
          <w:tcPr>
            <w:tcW w:w="567"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Calibri" w:hAnsi="Calibri" w:cs="Calibri"/>
                <w:sz w:val="18"/>
                <w:szCs w:val="18"/>
                <w:lang w:val="hy-AM" w:eastAsia="hy-AM"/>
              </w:rPr>
              <w:t> </w:t>
            </w:r>
          </w:p>
        </w:tc>
        <w:tc>
          <w:tcPr>
            <w:tcW w:w="1417"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Calibri" w:hAnsi="Calibri" w:cs="Calibri"/>
                <w:sz w:val="18"/>
                <w:szCs w:val="18"/>
                <w:lang w:val="hy-AM" w:eastAsia="hy-AM"/>
              </w:rPr>
              <w:t> </w:t>
            </w:r>
          </w:p>
        </w:tc>
        <w:tc>
          <w:tcPr>
            <w:tcW w:w="1771"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Calibri" w:hAnsi="Calibri" w:cs="Calibri"/>
                <w:sz w:val="18"/>
                <w:szCs w:val="18"/>
                <w:lang w:val="hy-AM" w:eastAsia="hy-AM"/>
              </w:rPr>
              <w:t> </w:t>
            </w:r>
          </w:p>
        </w:tc>
        <w:tc>
          <w:tcPr>
            <w:tcW w:w="1771"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b/>
                <w:bCs/>
                <w:sz w:val="18"/>
                <w:szCs w:val="18"/>
                <w:lang w:val="hy-AM" w:eastAsia="hy-AM"/>
              </w:rPr>
            </w:pPr>
            <w:r>
              <w:rPr>
                <w:rFonts w:ascii="GHEA Grapalat" w:hAnsi="GHEA Grapalat" w:cs="Arial"/>
                <w:b/>
                <w:bCs/>
                <w:sz w:val="18"/>
                <w:szCs w:val="18"/>
                <w:lang w:val="hy-AM" w:eastAsia="hy-AM"/>
              </w:rPr>
              <w:t>4166.83</w:t>
            </w:r>
          </w:p>
        </w:tc>
      </w:tr>
      <w:tr w:rsidR="00527604" w:rsidTr="00527604">
        <w:trPr>
          <w:trHeight w:val="285"/>
        </w:trPr>
        <w:tc>
          <w:tcPr>
            <w:tcW w:w="514" w:type="dxa"/>
            <w:tcBorders>
              <w:top w:val="nil"/>
              <w:left w:val="single" w:sz="4" w:space="0" w:color="000000"/>
              <w:bottom w:val="single" w:sz="4" w:space="0" w:color="000000"/>
              <w:right w:val="single" w:sz="4" w:space="0" w:color="000000"/>
            </w:tcBorders>
            <w:noWrap/>
            <w:vAlign w:val="center"/>
            <w:hideMark/>
          </w:tcPr>
          <w:p w:rsidR="00527604" w:rsidRDefault="00527604">
            <w:pPr>
              <w:jc w:val="center"/>
              <w:rPr>
                <w:rFonts w:ascii="GHEA Grapalat" w:hAnsi="GHEA Grapalat" w:cs="Arial"/>
                <w:sz w:val="18"/>
                <w:szCs w:val="18"/>
                <w:lang w:val="hy-AM" w:eastAsia="hy-AM"/>
              </w:rPr>
            </w:pPr>
            <w:r>
              <w:rPr>
                <w:rFonts w:ascii="Calibri" w:hAnsi="Calibri" w:cs="Calibri"/>
                <w:sz w:val="18"/>
                <w:szCs w:val="18"/>
                <w:lang w:val="hy-AM" w:eastAsia="hy-AM"/>
              </w:rPr>
              <w:t> </w:t>
            </w:r>
          </w:p>
        </w:tc>
        <w:tc>
          <w:tcPr>
            <w:tcW w:w="4873" w:type="dxa"/>
            <w:tcBorders>
              <w:top w:val="nil"/>
              <w:left w:val="nil"/>
              <w:bottom w:val="single" w:sz="4" w:space="0" w:color="000000"/>
              <w:right w:val="single" w:sz="4" w:space="0" w:color="000000"/>
            </w:tcBorders>
            <w:vAlign w:val="center"/>
            <w:hideMark/>
          </w:tcPr>
          <w:p w:rsidR="00527604" w:rsidRPr="00527604" w:rsidRDefault="00527604">
            <w:pPr>
              <w:jc w:val="center"/>
              <w:rPr>
                <w:rFonts w:ascii="GHEA Grapalat" w:hAnsi="GHEA Grapalat" w:cs="Arial"/>
                <w:b/>
                <w:bCs/>
                <w:sz w:val="18"/>
                <w:szCs w:val="18"/>
                <w:u w:val="single"/>
                <w:lang w:val="hy-AM" w:eastAsia="hy-AM"/>
              </w:rPr>
            </w:pPr>
            <w:r w:rsidRPr="00527604">
              <w:rPr>
                <w:rFonts w:ascii="GHEA Grapalat" w:hAnsi="GHEA Grapalat" w:cs="Arial"/>
                <w:b/>
                <w:bCs/>
                <w:sz w:val="18"/>
                <w:szCs w:val="18"/>
                <w:u w:val="single"/>
                <w:lang w:val="hy-AM" w:eastAsia="hy-AM"/>
              </w:rPr>
              <w:t>Отделочные работы</w:t>
            </w:r>
          </w:p>
        </w:tc>
        <w:tc>
          <w:tcPr>
            <w:tcW w:w="567" w:type="dxa"/>
            <w:tcBorders>
              <w:top w:val="nil"/>
              <w:left w:val="nil"/>
              <w:bottom w:val="single" w:sz="4" w:space="0" w:color="000000"/>
              <w:right w:val="single" w:sz="4" w:space="0" w:color="000000"/>
            </w:tcBorders>
            <w:noWrap/>
            <w:vAlign w:val="center"/>
            <w:hideMark/>
          </w:tcPr>
          <w:p w:rsidR="00527604" w:rsidRDefault="00527604">
            <w:pPr>
              <w:jc w:val="center"/>
              <w:rPr>
                <w:rFonts w:ascii="GHEA Grapalat" w:hAnsi="GHEA Grapalat" w:cs="Arial"/>
                <w:sz w:val="18"/>
                <w:szCs w:val="18"/>
                <w:lang w:val="hy-AM" w:eastAsia="hy-AM"/>
              </w:rPr>
            </w:pPr>
            <w:r>
              <w:rPr>
                <w:rFonts w:ascii="Calibri" w:hAnsi="Calibri" w:cs="Calibri"/>
                <w:sz w:val="18"/>
                <w:szCs w:val="18"/>
                <w:lang w:val="hy-AM" w:eastAsia="hy-AM"/>
              </w:rPr>
              <w:t> </w:t>
            </w:r>
          </w:p>
        </w:tc>
        <w:tc>
          <w:tcPr>
            <w:tcW w:w="1417" w:type="dxa"/>
            <w:tcBorders>
              <w:top w:val="nil"/>
              <w:left w:val="nil"/>
              <w:bottom w:val="single" w:sz="4" w:space="0" w:color="000000"/>
              <w:right w:val="single" w:sz="4" w:space="0" w:color="000000"/>
            </w:tcBorders>
            <w:noWrap/>
            <w:vAlign w:val="center"/>
            <w:hideMark/>
          </w:tcPr>
          <w:p w:rsidR="00527604" w:rsidRDefault="00527604">
            <w:pPr>
              <w:jc w:val="center"/>
              <w:rPr>
                <w:rFonts w:ascii="GHEA Grapalat" w:hAnsi="GHEA Grapalat" w:cs="Arial"/>
                <w:sz w:val="18"/>
                <w:szCs w:val="18"/>
                <w:lang w:val="hy-AM" w:eastAsia="hy-AM"/>
              </w:rPr>
            </w:pPr>
            <w:r>
              <w:rPr>
                <w:rFonts w:ascii="Calibri" w:hAnsi="Calibri" w:cs="Calibri"/>
                <w:sz w:val="18"/>
                <w:szCs w:val="18"/>
                <w:lang w:val="hy-AM" w:eastAsia="hy-AM"/>
              </w:rPr>
              <w:t> </w:t>
            </w:r>
          </w:p>
        </w:tc>
        <w:tc>
          <w:tcPr>
            <w:tcW w:w="1771" w:type="dxa"/>
            <w:tcBorders>
              <w:top w:val="nil"/>
              <w:left w:val="nil"/>
              <w:bottom w:val="single" w:sz="4" w:space="0" w:color="000000"/>
              <w:right w:val="single" w:sz="4" w:space="0" w:color="000000"/>
            </w:tcBorders>
            <w:noWrap/>
            <w:vAlign w:val="center"/>
            <w:hideMark/>
          </w:tcPr>
          <w:p w:rsidR="00527604" w:rsidRDefault="00527604">
            <w:pPr>
              <w:jc w:val="center"/>
              <w:rPr>
                <w:rFonts w:ascii="GHEA Grapalat" w:hAnsi="GHEA Grapalat" w:cs="Arial"/>
                <w:sz w:val="18"/>
                <w:szCs w:val="18"/>
                <w:lang w:val="hy-AM" w:eastAsia="hy-AM"/>
              </w:rPr>
            </w:pPr>
            <w:r>
              <w:rPr>
                <w:rFonts w:ascii="Calibri" w:hAnsi="Calibri" w:cs="Calibri"/>
                <w:sz w:val="18"/>
                <w:szCs w:val="18"/>
                <w:lang w:val="hy-AM" w:eastAsia="hy-AM"/>
              </w:rPr>
              <w:t> </w:t>
            </w:r>
          </w:p>
        </w:tc>
        <w:tc>
          <w:tcPr>
            <w:tcW w:w="1771" w:type="dxa"/>
            <w:tcBorders>
              <w:top w:val="nil"/>
              <w:left w:val="nil"/>
              <w:bottom w:val="single" w:sz="4" w:space="0" w:color="000000"/>
              <w:right w:val="single" w:sz="4" w:space="0" w:color="000000"/>
            </w:tcBorders>
            <w:noWrap/>
            <w:vAlign w:val="center"/>
            <w:hideMark/>
          </w:tcPr>
          <w:p w:rsidR="00527604" w:rsidRDefault="00527604">
            <w:pPr>
              <w:jc w:val="center"/>
              <w:rPr>
                <w:rFonts w:ascii="GHEA Grapalat" w:hAnsi="GHEA Grapalat" w:cs="Arial"/>
                <w:sz w:val="18"/>
                <w:szCs w:val="18"/>
                <w:lang w:val="hy-AM" w:eastAsia="hy-AM"/>
              </w:rPr>
            </w:pPr>
            <w:r>
              <w:rPr>
                <w:rFonts w:ascii="Calibri" w:hAnsi="Calibri" w:cs="Calibri"/>
                <w:sz w:val="18"/>
                <w:szCs w:val="18"/>
                <w:lang w:val="hy-AM" w:eastAsia="hy-AM"/>
              </w:rPr>
              <w:t> </w:t>
            </w:r>
          </w:p>
        </w:tc>
      </w:tr>
      <w:tr w:rsidR="00527604" w:rsidTr="00811212">
        <w:trPr>
          <w:trHeight w:val="570"/>
        </w:trPr>
        <w:tc>
          <w:tcPr>
            <w:tcW w:w="514" w:type="dxa"/>
            <w:tcBorders>
              <w:top w:val="nil"/>
              <w:left w:val="single" w:sz="4" w:space="0" w:color="000000"/>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1</w:t>
            </w:r>
          </w:p>
        </w:tc>
        <w:tc>
          <w:tcPr>
            <w:tcW w:w="4873" w:type="dxa"/>
            <w:tcBorders>
              <w:top w:val="nil"/>
              <w:left w:val="nil"/>
              <w:bottom w:val="single" w:sz="4" w:space="0" w:color="000000"/>
              <w:right w:val="single" w:sz="4" w:space="0" w:color="000000"/>
            </w:tcBorders>
            <w:hideMark/>
          </w:tcPr>
          <w:p w:rsidR="00527604" w:rsidRPr="00527604" w:rsidRDefault="00527604" w:rsidP="00527604">
            <w:pPr>
              <w:rPr>
                <w:rFonts w:ascii="GHEA Grapalat" w:hAnsi="GHEA Grapalat"/>
                <w:sz w:val="18"/>
                <w:szCs w:val="18"/>
              </w:rPr>
            </w:pPr>
            <w:r w:rsidRPr="00527604">
              <w:rPr>
                <w:rFonts w:ascii="GHEA Grapalat" w:hAnsi="GHEA Grapalat"/>
                <w:sz w:val="18"/>
                <w:szCs w:val="18"/>
              </w:rPr>
              <w:t>Штукатурка с штукатуркой из оконных и дверных изгибов, изнутри и снаружи</w:t>
            </w:r>
          </w:p>
        </w:tc>
        <w:tc>
          <w:tcPr>
            <w:tcW w:w="567"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մ</w:t>
            </w:r>
            <w:r>
              <w:rPr>
                <w:rFonts w:ascii="GHEA Grapalat" w:hAnsi="GHEA Grapalat" w:cs="Arial"/>
                <w:sz w:val="18"/>
                <w:szCs w:val="18"/>
                <w:vertAlign w:val="superscript"/>
                <w:lang w:val="hy-AM" w:eastAsia="hy-AM"/>
              </w:rPr>
              <w:t>2</w:t>
            </w:r>
          </w:p>
        </w:tc>
        <w:tc>
          <w:tcPr>
            <w:tcW w:w="1417"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59.0</w:t>
            </w:r>
          </w:p>
        </w:tc>
        <w:tc>
          <w:tcPr>
            <w:tcW w:w="1771"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6.58</w:t>
            </w:r>
          </w:p>
        </w:tc>
        <w:tc>
          <w:tcPr>
            <w:tcW w:w="1771"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388.19</w:t>
            </w:r>
          </w:p>
        </w:tc>
      </w:tr>
      <w:tr w:rsidR="00527604" w:rsidTr="00811212">
        <w:trPr>
          <w:trHeight w:val="855"/>
        </w:trPr>
        <w:tc>
          <w:tcPr>
            <w:tcW w:w="514" w:type="dxa"/>
            <w:tcBorders>
              <w:top w:val="nil"/>
              <w:left w:val="single" w:sz="4" w:space="0" w:color="000000"/>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2</w:t>
            </w:r>
          </w:p>
        </w:tc>
        <w:tc>
          <w:tcPr>
            <w:tcW w:w="4873" w:type="dxa"/>
            <w:tcBorders>
              <w:top w:val="nil"/>
              <w:left w:val="nil"/>
              <w:bottom w:val="single" w:sz="4" w:space="0" w:color="000000"/>
              <w:right w:val="single" w:sz="4" w:space="0" w:color="000000"/>
            </w:tcBorders>
            <w:hideMark/>
          </w:tcPr>
          <w:p w:rsidR="00527604" w:rsidRPr="00527604" w:rsidRDefault="00527604" w:rsidP="00527604">
            <w:pPr>
              <w:rPr>
                <w:rFonts w:ascii="GHEA Grapalat" w:hAnsi="GHEA Grapalat"/>
                <w:sz w:val="18"/>
                <w:szCs w:val="18"/>
              </w:rPr>
            </w:pPr>
            <w:r w:rsidRPr="00527604">
              <w:rPr>
                <w:rFonts w:ascii="GHEA Grapalat" w:hAnsi="GHEA Grapalat"/>
                <w:sz w:val="18"/>
                <w:szCs w:val="18"/>
              </w:rPr>
              <w:t>Лепка для лепки с гипсовой и меловой пастой, окрашивание высококачественной латексной краской изнутри и снаружи</w:t>
            </w:r>
          </w:p>
        </w:tc>
        <w:tc>
          <w:tcPr>
            <w:tcW w:w="567"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մ</w:t>
            </w:r>
            <w:r>
              <w:rPr>
                <w:rFonts w:ascii="GHEA Grapalat" w:hAnsi="GHEA Grapalat" w:cs="Arial"/>
                <w:sz w:val="18"/>
                <w:szCs w:val="18"/>
                <w:vertAlign w:val="superscript"/>
                <w:lang w:val="hy-AM" w:eastAsia="hy-AM"/>
              </w:rPr>
              <w:t>2</w:t>
            </w:r>
          </w:p>
        </w:tc>
        <w:tc>
          <w:tcPr>
            <w:tcW w:w="1417"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59</w:t>
            </w:r>
          </w:p>
        </w:tc>
        <w:tc>
          <w:tcPr>
            <w:tcW w:w="1771"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2.33</w:t>
            </w:r>
          </w:p>
        </w:tc>
        <w:tc>
          <w:tcPr>
            <w:tcW w:w="1771" w:type="dxa"/>
            <w:tcBorders>
              <w:top w:val="nil"/>
              <w:left w:val="nil"/>
              <w:bottom w:val="single" w:sz="4" w:space="0" w:color="000000"/>
              <w:right w:val="single" w:sz="4" w:space="0" w:color="000000"/>
            </w:tcBorders>
            <w:noWrap/>
            <w:vAlign w:val="center"/>
            <w:hideMark/>
          </w:tcPr>
          <w:p w:rsidR="00527604" w:rsidRDefault="00527604" w:rsidP="00527604">
            <w:pPr>
              <w:jc w:val="center"/>
              <w:rPr>
                <w:rFonts w:ascii="GHEA Grapalat" w:hAnsi="GHEA Grapalat" w:cs="Arial"/>
                <w:sz w:val="18"/>
                <w:szCs w:val="18"/>
                <w:lang w:val="hy-AM" w:eastAsia="hy-AM"/>
              </w:rPr>
            </w:pPr>
            <w:r>
              <w:rPr>
                <w:rFonts w:ascii="GHEA Grapalat" w:hAnsi="GHEA Grapalat" w:cs="Arial"/>
                <w:sz w:val="18"/>
                <w:szCs w:val="18"/>
                <w:lang w:val="hy-AM" w:eastAsia="hy-AM"/>
              </w:rPr>
              <w:t>137.28</w:t>
            </w:r>
          </w:p>
        </w:tc>
      </w:tr>
      <w:tr w:rsidR="00527604" w:rsidTr="00811212">
        <w:trPr>
          <w:trHeight w:val="330"/>
        </w:trPr>
        <w:tc>
          <w:tcPr>
            <w:tcW w:w="514" w:type="dxa"/>
            <w:tcBorders>
              <w:top w:val="nil"/>
              <w:left w:val="single" w:sz="4" w:space="0" w:color="000000"/>
              <w:bottom w:val="single" w:sz="4" w:space="0" w:color="000000"/>
              <w:right w:val="single" w:sz="4" w:space="0" w:color="000000"/>
            </w:tcBorders>
            <w:noWrap/>
            <w:vAlign w:val="bottom"/>
            <w:hideMark/>
          </w:tcPr>
          <w:p w:rsidR="00527604" w:rsidRDefault="00527604" w:rsidP="00527604">
            <w:pPr>
              <w:rPr>
                <w:rFonts w:ascii="GHEA Grapalat" w:hAnsi="GHEA Grapalat" w:cs="Arial"/>
                <w:sz w:val="18"/>
                <w:szCs w:val="18"/>
                <w:lang w:val="hy-AM" w:eastAsia="hy-AM"/>
              </w:rPr>
            </w:pPr>
            <w:r>
              <w:rPr>
                <w:rFonts w:ascii="Calibri" w:hAnsi="Calibri" w:cs="Calibri"/>
                <w:sz w:val="18"/>
                <w:szCs w:val="18"/>
                <w:lang w:val="hy-AM" w:eastAsia="hy-AM"/>
              </w:rPr>
              <w:t> </w:t>
            </w:r>
          </w:p>
        </w:tc>
        <w:tc>
          <w:tcPr>
            <w:tcW w:w="4873" w:type="dxa"/>
            <w:tcBorders>
              <w:top w:val="nil"/>
              <w:left w:val="nil"/>
              <w:bottom w:val="single" w:sz="4" w:space="0" w:color="000000"/>
              <w:right w:val="single" w:sz="4" w:space="0" w:color="000000"/>
            </w:tcBorders>
            <w:hideMark/>
          </w:tcPr>
          <w:p w:rsidR="00527604" w:rsidRPr="00527604" w:rsidRDefault="00527604" w:rsidP="00527604">
            <w:pPr>
              <w:rPr>
                <w:rFonts w:ascii="GHEA Grapalat" w:hAnsi="GHEA Grapalat"/>
                <w:sz w:val="18"/>
                <w:szCs w:val="18"/>
              </w:rPr>
            </w:pPr>
            <w:proofErr w:type="gramStart"/>
            <w:r w:rsidRPr="00527604">
              <w:rPr>
                <w:rFonts w:ascii="GHEA Grapalat" w:hAnsi="GHEA Grapalat"/>
                <w:sz w:val="18"/>
                <w:szCs w:val="18"/>
              </w:rPr>
              <w:t>Итого ,</w:t>
            </w:r>
            <w:proofErr w:type="gramEnd"/>
            <w:r w:rsidRPr="00527604">
              <w:rPr>
                <w:rFonts w:ascii="GHEA Grapalat" w:hAnsi="GHEA Grapalat"/>
                <w:sz w:val="18"/>
                <w:szCs w:val="18"/>
              </w:rPr>
              <w:t xml:space="preserve"> процент по сравнению с целым (10,53%)</w:t>
            </w:r>
          </w:p>
        </w:tc>
        <w:tc>
          <w:tcPr>
            <w:tcW w:w="567" w:type="dxa"/>
            <w:tcBorders>
              <w:top w:val="nil"/>
              <w:left w:val="nil"/>
              <w:bottom w:val="single" w:sz="4" w:space="0" w:color="000000"/>
              <w:right w:val="single" w:sz="4" w:space="0" w:color="000000"/>
            </w:tcBorders>
            <w:noWrap/>
            <w:vAlign w:val="bottom"/>
            <w:hideMark/>
          </w:tcPr>
          <w:p w:rsidR="00527604" w:rsidRDefault="00527604" w:rsidP="00527604">
            <w:pPr>
              <w:rPr>
                <w:rFonts w:ascii="GHEA Grapalat" w:hAnsi="GHEA Grapalat" w:cs="Arial"/>
                <w:sz w:val="18"/>
                <w:szCs w:val="18"/>
                <w:lang w:val="hy-AM" w:eastAsia="hy-AM"/>
              </w:rPr>
            </w:pPr>
            <w:r>
              <w:rPr>
                <w:rFonts w:ascii="Calibri" w:hAnsi="Calibri" w:cs="Calibri"/>
                <w:sz w:val="18"/>
                <w:szCs w:val="18"/>
                <w:lang w:val="hy-AM" w:eastAsia="hy-AM"/>
              </w:rPr>
              <w:t> </w:t>
            </w:r>
          </w:p>
        </w:tc>
        <w:tc>
          <w:tcPr>
            <w:tcW w:w="1417" w:type="dxa"/>
            <w:tcBorders>
              <w:top w:val="nil"/>
              <w:left w:val="nil"/>
              <w:bottom w:val="single" w:sz="4" w:space="0" w:color="000000"/>
              <w:right w:val="single" w:sz="4" w:space="0" w:color="000000"/>
            </w:tcBorders>
            <w:noWrap/>
            <w:vAlign w:val="bottom"/>
            <w:hideMark/>
          </w:tcPr>
          <w:p w:rsidR="00527604" w:rsidRDefault="00527604" w:rsidP="00527604">
            <w:pPr>
              <w:rPr>
                <w:rFonts w:ascii="GHEA Grapalat" w:hAnsi="GHEA Grapalat" w:cs="Arial"/>
                <w:sz w:val="18"/>
                <w:szCs w:val="18"/>
                <w:lang w:val="hy-AM" w:eastAsia="hy-AM"/>
              </w:rPr>
            </w:pPr>
            <w:r>
              <w:rPr>
                <w:rFonts w:ascii="Calibri" w:hAnsi="Calibri" w:cs="Calibri"/>
                <w:sz w:val="18"/>
                <w:szCs w:val="18"/>
                <w:lang w:val="hy-AM" w:eastAsia="hy-AM"/>
              </w:rPr>
              <w:t> </w:t>
            </w:r>
          </w:p>
        </w:tc>
        <w:tc>
          <w:tcPr>
            <w:tcW w:w="1771" w:type="dxa"/>
            <w:tcBorders>
              <w:top w:val="nil"/>
              <w:left w:val="nil"/>
              <w:bottom w:val="single" w:sz="4" w:space="0" w:color="000000"/>
              <w:right w:val="single" w:sz="4" w:space="0" w:color="000000"/>
            </w:tcBorders>
            <w:noWrap/>
            <w:vAlign w:val="bottom"/>
            <w:hideMark/>
          </w:tcPr>
          <w:p w:rsidR="00527604" w:rsidRDefault="00527604" w:rsidP="00527604">
            <w:pPr>
              <w:rPr>
                <w:rFonts w:ascii="GHEA Grapalat" w:hAnsi="GHEA Grapalat" w:cs="Arial"/>
                <w:sz w:val="18"/>
                <w:szCs w:val="18"/>
                <w:lang w:val="hy-AM" w:eastAsia="hy-AM"/>
              </w:rPr>
            </w:pPr>
            <w:r>
              <w:rPr>
                <w:rFonts w:ascii="Calibri" w:hAnsi="Calibri" w:cs="Calibri"/>
                <w:sz w:val="18"/>
                <w:szCs w:val="18"/>
                <w:lang w:val="hy-AM" w:eastAsia="hy-AM"/>
              </w:rPr>
              <w:t> </w:t>
            </w:r>
          </w:p>
        </w:tc>
        <w:tc>
          <w:tcPr>
            <w:tcW w:w="1771" w:type="dxa"/>
            <w:tcBorders>
              <w:top w:val="nil"/>
              <w:left w:val="nil"/>
              <w:bottom w:val="single" w:sz="4" w:space="0" w:color="000000"/>
              <w:right w:val="single" w:sz="4" w:space="0" w:color="000000"/>
            </w:tcBorders>
            <w:noWrap/>
            <w:vAlign w:val="bottom"/>
            <w:hideMark/>
          </w:tcPr>
          <w:p w:rsidR="00527604" w:rsidRDefault="00527604" w:rsidP="00527604">
            <w:pPr>
              <w:jc w:val="right"/>
              <w:rPr>
                <w:rFonts w:ascii="GHEA Grapalat" w:hAnsi="GHEA Grapalat" w:cs="Arial"/>
                <w:b/>
                <w:bCs/>
                <w:sz w:val="18"/>
                <w:szCs w:val="18"/>
                <w:lang w:val="hy-AM" w:eastAsia="hy-AM"/>
              </w:rPr>
            </w:pPr>
            <w:r>
              <w:rPr>
                <w:rFonts w:ascii="GHEA Grapalat" w:hAnsi="GHEA Grapalat" w:cs="Arial"/>
                <w:b/>
                <w:bCs/>
                <w:sz w:val="18"/>
                <w:szCs w:val="18"/>
                <w:lang w:val="hy-AM" w:eastAsia="hy-AM"/>
              </w:rPr>
              <w:t>525.47</w:t>
            </w:r>
          </w:p>
        </w:tc>
      </w:tr>
      <w:tr w:rsidR="00527604" w:rsidTr="00527604">
        <w:trPr>
          <w:trHeight w:val="330"/>
        </w:trPr>
        <w:tc>
          <w:tcPr>
            <w:tcW w:w="514" w:type="dxa"/>
            <w:noWrap/>
            <w:vAlign w:val="bottom"/>
          </w:tcPr>
          <w:p w:rsidR="00527604" w:rsidRDefault="00527604">
            <w:pPr>
              <w:rPr>
                <w:rFonts w:ascii="GHEA Grapalat" w:hAnsi="GHEA Grapalat"/>
                <w:sz w:val="20"/>
                <w:szCs w:val="20"/>
                <w:lang w:val="hy-AM" w:eastAsia="hy-AM"/>
              </w:rPr>
            </w:pPr>
          </w:p>
        </w:tc>
        <w:tc>
          <w:tcPr>
            <w:tcW w:w="4873" w:type="dxa"/>
            <w:vAlign w:val="center"/>
            <w:hideMark/>
          </w:tcPr>
          <w:p w:rsidR="00527604" w:rsidRDefault="00527604">
            <w:pPr>
              <w:rPr>
                <w:rFonts w:ascii="GHEA Grapalat" w:hAnsi="GHEA Grapalat" w:cs="Arial"/>
                <w:sz w:val="20"/>
                <w:szCs w:val="20"/>
                <w:lang w:val="hy-AM" w:eastAsia="hy-AM"/>
              </w:rPr>
            </w:pPr>
            <w:r>
              <w:rPr>
                <w:rFonts w:ascii="GHEA Grapalat" w:hAnsi="GHEA Grapalat" w:cs="Arial"/>
                <w:sz w:val="20"/>
                <w:szCs w:val="20"/>
                <w:lang w:val="hy-AM" w:eastAsia="hy-AM"/>
              </w:rPr>
              <w:t xml:space="preserve">Ընդամենը </w:t>
            </w:r>
          </w:p>
        </w:tc>
        <w:tc>
          <w:tcPr>
            <w:tcW w:w="567" w:type="dxa"/>
            <w:noWrap/>
            <w:vAlign w:val="bottom"/>
            <w:hideMark/>
          </w:tcPr>
          <w:p w:rsidR="00527604" w:rsidRDefault="00527604">
            <w:pPr>
              <w:rPr>
                <w:rFonts w:ascii="GHEA Grapalat" w:hAnsi="GHEA Grapalat" w:cs="Arial"/>
                <w:sz w:val="20"/>
                <w:szCs w:val="20"/>
                <w:lang w:val="hy-AM" w:eastAsia="hy-AM"/>
              </w:rPr>
            </w:pPr>
          </w:p>
        </w:tc>
        <w:tc>
          <w:tcPr>
            <w:tcW w:w="1417" w:type="dxa"/>
            <w:noWrap/>
            <w:vAlign w:val="bottom"/>
            <w:hideMark/>
          </w:tcPr>
          <w:p w:rsidR="00527604" w:rsidRDefault="00527604">
            <w:pPr>
              <w:rPr>
                <w:sz w:val="20"/>
                <w:szCs w:val="20"/>
                <w:lang w:val="hy-AM" w:eastAsia="hy-AM"/>
              </w:rPr>
            </w:pPr>
          </w:p>
        </w:tc>
        <w:tc>
          <w:tcPr>
            <w:tcW w:w="1771" w:type="dxa"/>
            <w:noWrap/>
            <w:vAlign w:val="bottom"/>
            <w:hideMark/>
          </w:tcPr>
          <w:p w:rsidR="00527604" w:rsidRDefault="00527604">
            <w:pPr>
              <w:rPr>
                <w:sz w:val="20"/>
                <w:szCs w:val="20"/>
                <w:lang w:val="hy-AM" w:eastAsia="hy-AM"/>
              </w:rPr>
            </w:pPr>
          </w:p>
        </w:tc>
        <w:tc>
          <w:tcPr>
            <w:tcW w:w="1771" w:type="dxa"/>
            <w:noWrap/>
            <w:vAlign w:val="bottom"/>
            <w:hideMark/>
          </w:tcPr>
          <w:p w:rsidR="00527604" w:rsidRDefault="00527604">
            <w:pPr>
              <w:jc w:val="right"/>
              <w:rPr>
                <w:rFonts w:ascii="GHEA Grapalat" w:hAnsi="GHEA Grapalat" w:cs="Arial"/>
                <w:b/>
                <w:bCs/>
                <w:sz w:val="20"/>
                <w:szCs w:val="20"/>
                <w:lang w:val="hy-AM" w:eastAsia="hy-AM"/>
              </w:rPr>
            </w:pPr>
            <w:r>
              <w:rPr>
                <w:rFonts w:ascii="GHEA Grapalat" w:hAnsi="GHEA Grapalat" w:cs="Arial"/>
                <w:b/>
                <w:bCs/>
                <w:sz w:val="20"/>
                <w:szCs w:val="20"/>
                <w:lang w:val="hy-AM" w:eastAsia="hy-AM"/>
              </w:rPr>
              <w:t>4992.12</w:t>
            </w:r>
          </w:p>
        </w:tc>
      </w:tr>
      <w:tr w:rsidR="00527604" w:rsidTr="00527604">
        <w:trPr>
          <w:trHeight w:val="330"/>
        </w:trPr>
        <w:tc>
          <w:tcPr>
            <w:tcW w:w="514" w:type="dxa"/>
            <w:noWrap/>
            <w:vAlign w:val="bottom"/>
            <w:hideMark/>
          </w:tcPr>
          <w:p w:rsidR="00527604" w:rsidRDefault="00527604">
            <w:pPr>
              <w:rPr>
                <w:rFonts w:ascii="GHEA Grapalat" w:hAnsi="GHEA Grapalat" w:cs="Arial"/>
                <w:b/>
                <w:bCs/>
                <w:sz w:val="20"/>
                <w:szCs w:val="20"/>
                <w:lang w:val="hy-AM" w:eastAsia="hy-AM"/>
              </w:rPr>
            </w:pPr>
          </w:p>
        </w:tc>
        <w:tc>
          <w:tcPr>
            <w:tcW w:w="4873" w:type="dxa"/>
            <w:vAlign w:val="center"/>
          </w:tcPr>
          <w:p w:rsidR="00527604" w:rsidRDefault="00527604">
            <w:pPr>
              <w:rPr>
                <w:rFonts w:ascii="GHEA Grapalat" w:hAnsi="GHEA Grapalat" w:cs="Arial"/>
                <w:b/>
                <w:bCs/>
                <w:sz w:val="20"/>
                <w:szCs w:val="20"/>
                <w:lang w:val="hy-AM" w:eastAsia="hy-AM"/>
              </w:rPr>
            </w:pPr>
          </w:p>
        </w:tc>
        <w:tc>
          <w:tcPr>
            <w:tcW w:w="567" w:type="dxa"/>
            <w:noWrap/>
            <w:vAlign w:val="bottom"/>
          </w:tcPr>
          <w:p w:rsidR="00527604" w:rsidRDefault="00527604">
            <w:pPr>
              <w:rPr>
                <w:rFonts w:ascii="GHEA Grapalat" w:hAnsi="GHEA Grapalat" w:cs="Arial"/>
                <w:b/>
                <w:bCs/>
                <w:sz w:val="20"/>
                <w:szCs w:val="20"/>
                <w:lang w:val="hy-AM" w:eastAsia="hy-AM"/>
              </w:rPr>
            </w:pPr>
          </w:p>
        </w:tc>
        <w:tc>
          <w:tcPr>
            <w:tcW w:w="1417" w:type="dxa"/>
            <w:noWrap/>
            <w:vAlign w:val="bottom"/>
          </w:tcPr>
          <w:p w:rsidR="00527604" w:rsidRDefault="00527604">
            <w:pPr>
              <w:rPr>
                <w:sz w:val="20"/>
                <w:szCs w:val="20"/>
                <w:lang w:val="hy-AM" w:eastAsia="hy-AM"/>
              </w:rPr>
            </w:pPr>
          </w:p>
        </w:tc>
        <w:tc>
          <w:tcPr>
            <w:tcW w:w="1771" w:type="dxa"/>
            <w:noWrap/>
            <w:vAlign w:val="bottom"/>
            <w:hideMark/>
          </w:tcPr>
          <w:p w:rsidR="00527604" w:rsidRDefault="00527604">
            <w:pPr>
              <w:rPr>
                <w:sz w:val="20"/>
                <w:szCs w:val="20"/>
                <w:lang w:val="hy-AM" w:eastAsia="hy-AM"/>
              </w:rPr>
            </w:pPr>
          </w:p>
        </w:tc>
        <w:tc>
          <w:tcPr>
            <w:tcW w:w="1771" w:type="dxa"/>
            <w:noWrap/>
            <w:vAlign w:val="bottom"/>
            <w:hideMark/>
          </w:tcPr>
          <w:p w:rsidR="00527604" w:rsidRDefault="00527604">
            <w:pPr>
              <w:rPr>
                <w:sz w:val="20"/>
                <w:szCs w:val="20"/>
                <w:lang w:val="hy-AM" w:eastAsia="hy-AM"/>
              </w:rPr>
            </w:pPr>
          </w:p>
        </w:tc>
      </w:tr>
      <w:tr w:rsidR="00527604" w:rsidTr="00527604">
        <w:trPr>
          <w:trHeight w:val="330"/>
        </w:trPr>
        <w:tc>
          <w:tcPr>
            <w:tcW w:w="514" w:type="dxa"/>
            <w:noWrap/>
            <w:vAlign w:val="bottom"/>
            <w:hideMark/>
          </w:tcPr>
          <w:p w:rsidR="00527604" w:rsidRDefault="00527604">
            <w:pPr>
              <w:rPr>
                <w:sz w:val="20"/>
                <w:szCs w:val="20"/>
                <w:lang w:val="hy-AM" w:eastAsia="hy-AM"/>
              </w:rPr>
            </w:pPr>
          </w:p>
        </w:tc>
        <w:tc>
          <w:tcPr>
            <w:tcW w:w="6857" w:type="dxa"/>
            <w:gridSpan w:val="3"/>
            <w:noWrap/>
            <w:vAlign w:val="bottom"/>
          </w:tcPr>
          <w:p w:rsidR="00527604" w:rsidRDefault="00527604">
            <w:pPr>
              <w:rPr>
                <w:rFonts w:ascii="GHEA Grapalat" w:hAnsi="GHEA Grapalat" w:cs="Arial"/>
                <w:sz w:val="20"/>
                <w:szCs w:val="20"/>
                <w:lang w:val="hy-AM" w:eastAsia="hy-AM"/>
              </w:rPr>
            </w:pPr>
          </w:p>
        </w:tc>
        <w:tc>
          <w:tcPr>
            <w:tcW w:w="1771" w:type="dxa"/>
            <w:noWrap/>
            <w:vAlign w:val="bottom"/>
            <w:hideMark/>
          </w:tcPr>
          <w:p w:rsidR="00527604" w:rsidRDefault="00527604">
            <w:pPr>
              <w:rPr>
                <w:rFonts w:ascii="GHEA Grapalat" w:hAnsi="GHEA Grapalat" w:cs="Arial"/>
                <w:sz w:val="20"/>
                <w:szCs w:val="20"/>
                <w:lang w:val="hy-AM" w:eastAsia="hy-AM"/>
              </w:rPr>
            </w:pPr>
          </w:p>
        </w:tc>
        <w:tc>
          <w:tcPr>
            <w:tcW w:w="1771" w:type="dxa"/>
            <w:noWrap/>
            <w:vAlign w:val="bottom"/>
            <w:hideMark/>
          </w:tcPr>
          <w:p w:rsidR="00527604" w:rsidRDefault="00527604">
            <w:pPr>
              <w:rPr>
                <w:sz w:val="20"/>
                <w:szCs w:val="20"/>
                <w:lang w:val="hy-AM" w:eastAsia="hy-AM"/>
              </w:rPr>
            </w:pPr>
          </w:p>
        </w:tc>
      </w:tr>
    </w:tbl>
    <w:p w:rsidR="00527604" w:rsidRPr="00527604" w:rsidRDefault="00527604" w:rsidP="00027D21">
      <w:pPr>
        <w:widowControl w:val="0"/>
        <w:ind w:firstLine="567"/>
        <w:jc w:val="right"/>
        <w:rPr>
          <w:rFonts w:ascii="GHEA Grapalat" w:hAnsi="GHEA Grapalat" w:cs="Arial"/>
          <w:i/>
          <w:lang w:val="hy-AM"/>
        </w:rPr>
      </w:pPr>
    </w:p>
    <w:p w:rsidR="00DF2C7D" w:rsidRPr="00F72E1D" w:rsidRDefault="00686287" w:rsidP="00027D21">
      <w:pPr>
        <w:widowControl w:val="0"/>
        <w:rPr>
          <w:rFonts w:ascii="GHEA Grapalat" w:hAnsi="GHEA Grapalat"/>
          <w:b/>
          <w:sz w:val="22"/>
          <w:szCs w:val="22"/>
        </w:rPr>
      </w:pPr>
      <w:r w:rsidRPr="00F72E1D">
        <w:rPr>
          <w:rFonts w:ascii="GHEA Grapalat" w:hAnsi="GHEA Grapalat"/>
          <w:sz w:val="22"/>
          <w:szCs w:val="22"/>
        </w:rPr>
        <w:t xml:space="preserve"> </w:t>
      </w:r>
      <w:r w:rsidR="00DF2C7D" w:rsidRPr="00F72E1D">
        <w:rPr>
          <w:rFonts w:ascii="GHEA Grapalat" w:hAnsi="GHEA Grapalat"/>
          <w:sz w:val="22"/>
          <w:szCs w:val="22"/>
        </w:rPr>
        <w:t xml:space="preserve">Подрядчик выполняет работы по </w:t>
      </w:r>
      <w:r w:rsidR="00DF2C7D" w:rsidRPr="00503AEC">
        <w:rPr>
          <w:rFonts w:ascii="GHEA Grapalat" w:hAnsi="GHEA Grapalat"/>
          <w:color w:val="000000"/>
          <w:sz w:val="22"/>
          <w:szCs w:val="22"/>
        </w:rPr>
        <w:t xml:space="preserve">адресу </w:t>
      </w:r>
      <w:r w:rsidRPr="00686287">
        <w:rPr>
          <w:rFonts w:ascii="GHEA Grapalat" w:hAnsi="GHEA Grapalat"/>
          <w:color w:val="000000"/>
          <w:sz w:val="22"/>
          <w:szCs w:val="22"/>
        </w:rPr>
        <w:t>_____________________________________________</w:t>
      </w:r>
      <w:r w:rsidR="00DF2C7D" w:rsidRPr="00F72E1D">
        <w:rPr>
          <w:rFonts w:ascii="GHEA Grapalat" w:hAnsi="GHEA Grapalat"/>
          <w:sz w:val="22"/>
          <w:szCs w:val="22"/>
        </w:rPr>
        <w:t>.</w:t>
      </w:r>
      <w:r w:rsidR="00DF2C7D" w:rsidRPr="00F72E1D">
        <w:rPr>
          <w:rFonts w:ascii="Sylfaen" w:hAnsi="Sylfaen" w:cs="Sylfaen"/>
          <w:b/>
          <w:bCs/>
          <w:sz w:val="22"/>
          <w:szCs w:val="22"/>
        </w:rPr>
        <w:t xml:space="preserve">                                                                                                                                                                                                         </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027D21">
            <w:pPr>
              <w:widowControl w:val="0"/>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027D21">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027D21">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027D21">
            <w:pPr>
              <w:widowControl w:val="0"/>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027D21">
            <w:pPr>
              <w:widowControl w:val="0"/>
              <w:ind w:firstLine="34"/>
              <w:jc w:val="center"/>
              <w:rPr>
                <w:rFonts w:ascii="GHEA Grapalat" w:hAnsi="GHEA Grapalat"/>
              </w:rPr>
            </w:pPr>
          </w:p>
        </w:tc>
        <w:tc>
          <w:tcPr>
            <w:tcW w:w="4343" w:type="dxa"/>
          </w:tcPr>
          <w:p w:rsidR="00BB28C8" w:rsidRPr="009F3DC7" w:rsidRDefault="00BB28C8" w:rsidP="00027D21">
            <w:pPr>
              <w:widowControl w:val="0"/>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027D21">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027D21">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027D21">
            <w:pPr>
              <w:widowControl w:val="0"/>
              <w:ind w:firstLine="34"/>
              <w:jc w:val="center"/>
              <w:rPr>
                <w:rFonts w:ascii="GHEA Grapalat" w:hAnsi="GHEA Grapalat"/>
              </w:rPr>
            </w:pPr>
            <w:r w:rsidRPr="009F3DC7">
              <w:rPr>
                <w:rFonts w:ascii="GHEA Grapalat" w:hAnsi="GHEA Grapalat"/>
              </w:rPr>
              <w:t>М. П.</w:t>
            </w:r>
          </w:p>
        </w:tc>
      </w:tr>
    </w:tbl>
    <w:p w:rsidR="00BB28C8" w:rsidRDefault="00BB28C8" w:rsidP="00027D21">
      <w:pPr>
        <w:widowControl w:val="0"/>
        <w:ind w:firstLine="567"/>
        <w:jc w:val="right"/>
        <w:rPr>
          <w:rFonts w:ascii="GHEA Grapalat" w:hAnsi="GHEA Grapalat"/>
          <w:i/>
        </w:rPr>
      </w:pPr>
    </w:p>
    <w:p w:rsidR="00BB28C8" w:rsidRPr="009F3DC7" w:rsidRDefault="00BB28C8" w:rsidP="00027D21">
      <w:pPr>
        <w:jc w:val="right"/>
        <w:rPr>
          <w:rFonts w:ascii="GHEA Grapalat" w:hAnsi="GHEA Grapalat" w:cs="Arial"/>
          <w:i/>
        </w:rPr>
      </w:pPr>
      <w:r>
        <w:rPr>
          <w:rFonts w:ascii="GHEA Grapalat" w:hAnsi="GHEA Grapalat"/>
          <w:i/>
        </w:rPr>
        <w:br w:type="page"/>
      </w:r>
      <w:r w:rsidRPr="009F3DC7">
        <w:rPr>
          <w:rFonts w:ascii="GHEA Grapalat" w:hAnsi="GHEA Grapalat"/>
          <w:i/>
        </w:rPr>
        <w:lastRenderedPageBreak/>
        <w:t>Приложение № 2</w:t>
      </w:r>
    </w:p>
    <w:p w:rsidR="00BB28C8" w:rsidRPr="009F3DC7" w:rsidRDefault="00BB28C8" w:rsidP="00027D21">
      <w:pPr>
        <w:widowControl w:val="0"/>
        <w:ind w:firstLine="567"/>
        <w:jc w:val="right"/>
        <w:rPr>
          <w:rFonts w:ascii="GHEA Grapalat" w:hAnsi="GHEA Grapalat" w:cs="Arial"/>
          <w:i/>
        </w:rPr>
      </w:pPr>
      <w:r w:rsidRPr="009F3DC7">
        <w:rPr>
          <w:rFonts w:ascii="GHEA Grapalat" w:hAnsi="GHEA Grapalat"/>
          <w:i/>
        </w:rPr>
        <w:t>к Договору под кодом</w:t>
      </w:r>
      <w:r w:rsidR="0069583B" w:rsidRPr="0069583B">
        <w:rPr>
          <w:rFonts w:ascii="GHEA Grapalat" w:hAnsi="GHEA Grapalat"/>
          <w:b/>
        </w:rPr>
        <w:t xml:space="preserve"> </w:t>
      </w:r>
      <w:r w:rsidR="00AF6581">
        <w:rPr>
          <w:rFonts w:ascii="GHEA Grapalat" w:hAnsi="GHEA Grapalat" w:cs="Sylfaen"/>
          <w:i/>
          <w:color w:val="222222"/>
          <w:shd w:val="clear" w:color="auto" w:fill="FFFFFF"/>
        </w:rPr>
        <w:t>ԴՊՐ</w:t>
      </w:r>
      <w:r w:rsidR="00AF6581">
        <w:rPr>
          <w:rFonts w:ascii="GHEA Grapalat" w:hAnsi="GHEA Grapalat" w:cs="Arial"/>
          <w:i/>
          <w:color w:val="222222"/>
          <w:shd w:val="clear" w:color="auto" w:fill="FFFFFF"/>
          <w:lang w:val="af-ZA"/>
        </w:rPr>
        <w:t xml:space="preserve"> </w:t>
      </w:r>
      <w:r w:rsidR="00AF6581">
        <w:rPr>
          <w:rFonts w:ascii="GHEA Grapalat" w:hAnsi="GHEA Grapalat" w:cs="Sylfaen"/>
          <w:i/>
          <w:color w:val="222222"/>
          <w:shd w:val="clear" w:color="auto" w:fill="FFFFFF"/>
        </w:rPr>
        <w:t>ԹԻՎ</w:t>
      </w:r>
      <w:r w:rsidR="00AF6581">
        <w:rPr>
          <w:rFonts w:ascii="GHEA Grapalat" w:hAnsi="GHEA Grapalat" w:cs="Arial"/>
          <w:i/>
          <w:color w:val="222222"/>
          <w:shd w:val="clear" w:color="auto" w:fill="FFFFFF"/>
          <w:lang w:val="af-ZA"/>
        </w:rPr>
        <w:t xml:space="preserve"> 145-</w:t>
      </w:r>
      <w:r w:rsidR="00AF6581">
        <w:rPr>
          <w:rFonts w:ascii="GHEA Grapalat" w:hAnsi="GHEA Grapalat" w:cs="Sylfaen"/>
          <w:i/>
          <w:color w:val="222222"/>
          <w:shd w:val="clear" w:color="auto" w:fill="FFFFFF"/>
        </w:rPr>
        <w:t>ԳՀԱՇՁԲ</w:t>
      </w:r>
      <w:r w:rsidR="00AF6581">
        <w:rPr>
          <w:rFonts w:ascii="GHEA Grapalat" w:hAnsi="GHEA Grapalat" w:cs="Arial"/>
          <w:i/>
          <w:color w:val="222222"/>
          <w:shd w:val="clear" w:color="auto" w:fill="FFFFFF"/>
          <w:lang w:val="af-ZA"/>
        </w:rPr>
        <w:t>-21/0</w:t>
      </w:r>
      <w:r w:rsidR="00527604">
        <w:rPr>
          <w:rFonts w:ascii="GHEA Grapalat" w:hAnsi="GHEA Grapalat" w:cs="Arial"/>
          <w:i/>
          <w:color w:val="222222"/>
          <w:shd w:val="clear" w:color="auto" w:fill="FFFFFF"/>
          <w:lang w:val="af-ZA"/>
        </w:rPr>
        <w:t>2</w:t>
      </w:r>
      <w:r w:rsidRPr="00DD5D3D">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proofErr w:type="gramStart"/>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proofErr w:type="gramEnd"/>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027D21">
      <w:pPr>
        <w:widowControl w:val="0"/>
        <w:ind w:firstLine="567"/>
        <w:jc w:val="center"/>
        <w:rPr>
          <w:rFonts w:ascii="GHEA Grapalat" w:hAnsi="GHEA Grapalat" w:cs="Sylfaen"/>
          <w:b/>
        </w:rPr>
      </w:pPr>
    </w:p>
    <w:p w:rsidR="00BB28C8" w:rsidRPr="009F3DC7" w:rsidRDefault="00BB28C8" w:rsidP="00027D21">
      <w:pPr>
        <w:widowControl w:val="0"/>
        <w:ind w:firstLine="567"/>
        <w:jc w:val="center"/>
        <w:rPr>
          <w:rFonts w:ascii="GHEA Grapalat" w:hAnsi="GHEA Grapalat"/>
          <w:b/>
        </w:rPr>
      </w:pPr>
      <w:r w:rsidRPr="009F3DC7">
        <w:rPr>
          <w:rFonts w:ascii="GHEA Grapalat" w:hAnsi="GHEA Grapalat"/>
          <w:b/>
        </w:rPr>
        <w:t>КАЛЕНДАРНЫЙ ГРАФИК</w:t>
      </w:r>
    </w:p>
    <w:p w:rsidR="00BB28C8" w:rsidRPr="00FB13D6" w:rsidRDefault="00686287" w:rsidP="00027D21">
      <w:pPr>
        <w:widowControl w:val="0"/>
        <w:ind w:firstLine="567"/>
        <w:jc w:val="center"/>
        <w:rPr>
          <w:rFonts w:ascii="GHEA Grapalat" w:hAnsi="GHEA Grapalat"/>
          <w:b/>
        </w:rPr>
      </w:pPr>
      <w:r w:rsidRPr="00686287">
        <w:rPr>
          <w:rFonts w:ascii="Sylfaen" w:hAnsi="Sylfaen" w:cs="Sylfaen"/>
          <w:b/>
          <w:bCs/>
          <w:sz w:val="22"/>
          <w:szCs w:val="22"/>
          <w:u w:val="single"/>
        </w:rPr>
        <w:t xml:space="preserve">Работы по замене деревянных окон ГНКО Ереванская основная школа N 145 имени Сильвы </w:t>
      </w:r>
      <w:proofErr w:type="spellStart"/>
      <w:r w:rsidRPr="00686287">
        <w:rPr>
          <w:rFonts w:ascii="Sylfaen" w:hAnsi="Sylfaen" w:cs="Sylfaen"/>
          <w:b/>
          <w:bCs/>
          <w:sz w:val="22"/>
          <w:szCs w:val="22"/>
          <w:u w:val="single"/>
        </w:rPr>
        <w:t>Капутикян</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027D21" w:rsidTr="003D2146">
        <w:trPr>
          <w:cantSplit/>
          <w:jc w:val="center"/>
        </w:trPr>
        <w:tc>
          <w:tcPr>
            <w:tcW w:w="816" w:type="dxa"/>
            <w:vMerge w:val="restart"/>
            <w:vAlign w:val="center"/>
          </w:tcPr>
          <w:p w:rsidR="00BB28C8" w:rsidRPr="00027D21" w:rsidRDefault="00BB28C8" w:rsidP="00027D21">
            <w:pPr>
              <w:widowControl w:val="0"/>
              <w:jc w:val="center"/>
              <w:rPr>
                <w:rFonts w:ascii="GHEA Grapalat" w:hAnsi="GHEA Grapalat"/>
                <w:sz w:val="20"/>
                <w:szCs w:val="20"/>
              </w:rPr>
            </w:pPr>
            <w:r w:rsidRPr="00027D21">
              <w:rPr>
                <w:rFonts w:ascii="GHEA Grapalat" w:hAnsi="GHEA Grapalat"/>
                <w:sz w:val="20"/>
                <w:szCs w:val="20"/>
              </w:rPr>
              <w:t>№ п/п</w:t>
            </w:r>
          </w:p>
        </w:tc>
        <w:tc>
          <w:tcPr>
            <w:tcW w:w="4962" w:type="dxa"/>
            <w:vMerge w:val="restart"/>
            <w:vAlign w:val="center"/>
          </w:tcPr>
          <w:p w:rsidR="00BB28C8" w:rsidRPr="00027D21" w:rsidRDefault="00BB28C8" w:rsidP="00027D21">
            <w:pPr>
              <w:widowControl w:val="0"/>
              <w:jc w:val="center"/>
              <w:rPr>
                <w:rFonts w:ascii="GHEA Grapalat" w:hAnsi="GHEA Grapalat"/>
                <w:sz w:val="20"/>
                <w:szCs w:val="20"/>
              </w:rPr>
            </w:pPr>
            <w:r w:rsidRPr="00027D21">
              <w:rPr>
                <w:rFonts w:ascii="GHEA Grapalat" w:hAnsi="GHEA Grapalat"/>
                <w:sz w:val="20"/>
                <w:szCs w:val="20"/>
              </w:rPr>
              <w:t>Наименования</w:t>
            </w:r>
          </w:p>
          <w:p w:rsidR="00BB28C8" w:rsidRPr="00027D21" w:rsidRDefault="00BB28C8" w:rsidP="00027D21">
            <w:pPr>
              <w:widowControl w:val="0"/>
              <w:jc w:val="center"/>
              <w:rPr>
                <w:rFonts w:ascii="GHEA Grapalat" w:hAnsi="GHEA Grapalat"/>
                <w:sz w:val="20"/>
                <w:szCs w:val="20"/>
              </w:rPr>
            </w:pPr>
            <w:r w:rsidRPr="00027D21">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027D21" w:rsidRDefault="00BB28C8" w:rsidP="00027D21">
            <w:pPr>
              <w:widowControl w:val="0"/>
              <w:jc w:val="center"/>
              <w:rPr>
                <w:rFonts w:ascii="GHEA Grapalat" w:hAnsi="GHEA Grapalat"/>
                <w:sz w:val="20"/>
                <w:szCs w:val="20"/>
                <w:lang w:val="en-US"/>
              </w:rPr>
            </w:pPr>
            <w:r w:rsidRPr="00027D21">
              <w:rPr>
                <w:rFonts w:ascii="GHEA Grapalat" w:hAnsi="GHEA Grapalat"/>
                <w:sz w:val="20"/>
                <w:szCs w:val="20"/>
              </w:rPr>
              <w:t>Срок выполнения работ</w:t>
            </w:r>
            <w:r w:rsidRPr="00027D21">
              <w:rPr>
                <w:rStyle w:val="FootnoteReference"/>
                <w:rFonts w:ascii="GHEA Grapalat" w:hAnsi="GHEA Grapalat"/>
                <w:sz w:val="20"/>
                <w:szCs w:val="20"/>
              </w:rPr>
              <w:footnoteReference w:customMarkFollows="1" w:id="25"/>
              <w:t>**</w:t>
            </w:r>
          </w:p>
        </w:tc>
      </w:tr>
      <w:tr w:rsidR="00BB28C8" w:rsidRPr="00027D21" w:rsidTr="003D2146">
        <w:trPr>
          <w:cantSplit/>
          <w:trHeight w:val="586"/>
          <w:jc w:val="center"/>
        </w:trPr>
        <w:tc>
          <w:tcPr>
            <w:tcW w:w="816" w:type="dxa"/>
            <w:vMerge/>
            <w:vAlign w:val="center"/>
          </w:tcPr>
          <w:p w:rsidR="00BB28C8" w:rsidRPr="00027D21" w:rsidRDefault="00BB28C8" w:rsidP="00027D21">
            <w:pPr>
              <w:widowControl w:val="0"/>
              <w:jc w:val="both"/>
              <w:rPr>
                <w:rFonts w:ascii="GHEA Grapalat" w:hAnsi="GHEA Grapalat"/>
                <w:sz w:val="20"/>
                <w:szCs w:val="20"/>
              </w:rPr>
            </w:pPr>
          </w:p>
        </w:tc>
        <w:tc>
          <w:tcPr>
            <w:tcW w:w="4962" w:type="dxa"/>
            <w:vMerge/>
          </w:tcPr>
          <w:p w:rsidR="00BB28C8" w:rsidRPr="00027D21" w:rsidRDefault="00BB28C8" w:rsidP="00027D21">
            <w:pPr>
              <w:widowControl w:val="0"/>
              <w:rPr>
                <w:rFonts w:ascii="GHEA Grapalat" w:hAnsi="GHEA Grapalat"/>
                <w:sz w:val="20"/>
                <w:szCs w:val="20"/>
              </w:rPr>
            </w:pPr>
          </w:p>
        </w:tc>
        <w:tc>
          <w:tcPr>
            <w:tcW w:w="1216" w:type="dxa"/>
            <w:vAlign w:val="center"/>
          </w:tcPr>
          <w:p w:rsidR="00BB28C8" w:rsidRPr="00027D21" w:rsidRDefault="00BB28C8" w:rsidP="00027D21">
            <w:pPr>
              <w:widowControl w:val="0"/>
              <w:jc w:val="center"/>
              <w:rPr>
                <w:rFonts w:ascii="GHEA Grapalat" w:hAnsi="GHEA Grapalat"/>
                <w:sz w:val="20"/>
                <w:szCs w:val="20"/>
              </w:rPr>
            </w:pPr>
            <w:r w:rsidRPr="00027D21">
              <w:rPr>
                <w:rFonts w:ascii="GHEA Grapalat" w:hAnsi="GHEA Grapalat"/>
                <w:sz w:val="20"/>
                <w:szCs w:val="20"/>
              </w:rPr>
              <w:t>Начало</w:t>
            </w:r>
          </w:p>
        </w:tc>
        <w:tc>
          <w:tcPr>
            <w:tcW w:w="1440" w:type="dxa"/>
            <w:vAlign w:val="center"/>
          </w:tcPr>
          <w:p w:rsidR="00BB28C8" w:rsidRPr="00027D21" w:rsidRDefault="00BB28C8" w:rsidP="00027D21">
            <w:pPr>
              <w:widowControl w:val="0"/>
              <w:jc w:val="center"/>
              <w:rPr>
                <w:rFonts w:ascii="GHEA Grapalat" w:hAnsi="GHEA Grapalat"/>
                <w:sz w:val="20"/>
                <w:szCs w:val="20"/>
              </w:rPr>
            </w:pPr>
            <w:r w:rsidRPr="00027D21">
              <w:rPr>
                <w:rFonts w:ascii="GHEA Grapalat" w:hAnsi="GHEA Grapalat"/>
                <w:sz w:val="20"/>
                <w:szCs w:val="20"/>
              </w:rPr>
              <w:t>Конец</w:t>
            </w:r>
          </w:p>
        </w:tc>
      </w:tr>
      <w:tr w:rsidR="00027D21" w:rsidRPr="00027D21" w:rsidTr="003D2146">
        <w:trPr>
          <w:trHeight w:val="586"/>
          <w:jc w:val="center"/>
        </w:trPr>
        <w:tc>
          <w:tcPr>
            <w:tcW w:w="816" w:type="dxa"/>
            <w:vAlign w:val="center"/>
          </w:tcPr>
          <w:p w:rsidR="00027D21" w:rsidRPr="00027D21" w:rsidRDefault="00027D21" w:rsidP="00027D21">
            <w:pPr>
              <w:widowControl w:val="0"/>
              <w:jc w:val="center"/>
              <w:rPr>
                <w:rFonts w:ascii="GHEA Grapalat" w:hAnsi="GHEA Grapalat"/>
                <w:sz w:val="20"/>
                <w:szCs w:val="20"/>
              </w:rPr>
            </w:pPr>
            <w:r w:rsidRPr="00027D21">
              <w:rPr>
                <w:rFonts w:ascii="GHEA Grapalat" w:hAnsi="GHEA Grapalat"/>
                <w:sz w:val="20"/>
                <w:szCs w:val="20"/>
              </w:rPr>
              <w:t>1</w:t>
            </w:r>
          </w:p>
        </w:tc>
        <w:tc>
          <w:tcPr>
            <w:tcW w:w="4962" w:type="dxa"/>
            <w:vAlign w:val="center"/>
          </w:tcPr>
          <w:p w:rsidR="00027D21" w:rsidRPr="00027D21" w:rsidRDefault="00686287" w:rsidP="00027D21">
            <w:pPr>
              <w:rPr>
                <w:rFonts w:ascii="GHEA Grapalat" w:hAnsi="GHEA Grapalat"/>
                <w:sz w:val="18"/>
                <w:szCs w:val="18"/>
              </w:rPr>
            </w:pPr>
            <w:r w:rsidRPr="00686287">
              <w:rPr>
                <w:rFonts w:ascii="Sylfaen" w:hAnsi="Sylfaen" w:cs="Sylfaen"/>
                <w:b/>
                <w:bCs/>
                <w:sz w:val="22"/>
                <w:szCs w:val="22"/>
                <w:u w:val="single"/>
              </w:rPr>
              <w:t xml:space="preserve">Работы по замене деревянных окон ГНКО Ереванская основная школа N 145 имени Сильвы </w:t>
            </w:r>
            <w:proofErr w:type="spellStart"/>
            <w:r w:rsidRPr="00686287">
              <w:rPr>
                <w:rFonts w:ascii="Sylfaen" w:hAnsi="Sylfaen" w:cs="Sylfaen"/>
                <w:b/>
                <w:bCs/>
                <w:sz w:val="22"/>
                <w:szCs w:val="22"/>
                <w:u w:val="single"/>
              </w:rPr>
              <w:t>Капутикян</w:t>
            </w:r>
            <w:proofErr w:type="spellEnd"/>
          </w:p>
        </w:tc>
        <w:tc>
          <w:tcPr>
            <w:tcW w:w="1216" w:type="dxa"/>
            <w:vAlign w:val="center"/>
          </w:tcPr>
          <w:p w:rsidR="00027D21" w:rsidRPr="00027D21" w:rsidRDefault="00027D21" w:rsidP="00027D21">
            <w:pPr>
              <w:widowControl w:val="0"/>
              <w:jc w:val="center"/>
              <w:rPr>
                <w:rFonts w:ascii="GHEA Grapalat" w:hAnsi="GHEA Grapalat"/>
                <w:sz w:val="20"/>
                <w:szCs w:val="20"/>
              </w:rPr>
            </w:pPr>
            <w:r w:rsidRPr="00027D21">
              <w:rPr>
                <w:rFonts w:ascii="GHEA Grapalat" w:hAnsi="GHEA Grapalat"/>
                <w:sz w:val="20"/>
              </w:rPr>
              <w:t xml:space="preserve">С даты </w:t>
            </w:r>
            <w:proofErr w:type="spellStart"/>
            <w:r w:rsidRPr="00027D21">
              <w:rPr>
                <w:rFonts w:ascii="GHEA Grapalat" w:hAnsi="GHEA Grapalat"/>
                <w:sz w:val="20"/>
              </w:rPr>
              <w:t>вствупления</w:t>
            </w:r>
            <w:proofErr w:type="spellEnd"/>
            <w:r w:rsidRPr="00027D21">
              <w:rPr>
                <w:rFonts w:ascii="GHEA Grapalat" w:hAnsi="GHEA Grapalat"/>
                <w:sz w:val="20"/>
              </w:rPr>
              <w:t xml:space="preserve"> в силу договора</w:t>
            </w:r>
          </w:p>
        </w:tc>
        <w:tc>
          <w:tcPr>
            <w:tcW w:w="1440" w:type="dxa"/>
            <w:vAlign w:val="center"/>
          </w:tcPr>
          <w:p w:rsidR="00027D21" w:rsidRPr="00527604" w:rsidRDefault="00111B9B" w:rsidP="00686287">
            <w:pPr>
              <w:widowControl w:val="0"/>
              <w:rPr>
                <w:rFonts w:ascii="GHEA Grapalat" w:hAnsi="GHEA Grapalat"/>
                <w:strike/>
                <w:sz w:val="20"/>
                <w:szCs w:val="20"/>
              </w:rPr>
            </w:pPr>
            <w:r w:rsidRPr="00527604">
              <w:rPr>
                <w:rFonts w:ascii="GHEA Grapalat" w:hAnsi="GHEA Grapalat"/>
                <w:strike/>
                <w:sz w:val="20"/>
                <w:szCs w:val="20"/>
                <w:lang w:val="pt-BR"/>
              </w:rPr>
              <w:t>19.07.21.</w:t>
            </w:r>
          </w:p>
        </w:tc>
      </w:tr>
      <w:tr w:rsidR="00027D21" w:rsidRPr="00027D21" w:rsidTr="003D2146">
        <w:trPr>
          <w:cantSplit/>
          <w:trHeight w:val="586"/>
          <w:jc w:val="center"/>
        </w:trPr>
        <w:tc>
          <w:tcPr>
            <w:tcW w:w="5778" w:type="dxa"/>
            <w:gridSpan w:val="2"/>
            <w:vAlign w:val="center"/>
          </w:tcPr>
          <w:p w:rsidR="00027D21" w:rsidRPr="00027D21" w:rsidRDefault="00027D21" w:rsidP="00027D21">
            <w:pPr>
              <w:widowControl w:val="0"/>
              <w:rPr>
                <w:rFonts w:ascii="GHEA Grapalat" w:hAnsi="GHEA Grapalat"/>
                <w:b/>
                <w:sz w:val="20"/>
                <w:szCs w:val="20"/>
              </w:rPr>
            </w:pPr>
            <w:r w:rsidRPr="00027D21">
              <w:rPr>
                <w:rFonts w:ascii="GHEA Grapalat" w:hAnsi="GHEA Grapalat"/>
                <w:b/>
                <w:sz w:val="20"/>
                <w:szCs w:val="20"/>
              </w:rPr>
              <w:t>ВСЕГО</w:t>
            </w:r>
          </w:p>
        </w:tc>
        <w:tc>
          <w:tcPr>
            <w:tcW w:w="1216" w:type="dxa"/>
            <w:vAlign w:val="center"/>
          </w:tcPr>
          <w:p w:rsidR="00027D21" w:rsidRPr="00027D21" w:rsidRDefault="00027D21" w:rsidP="00027D21">
            <w:pPr>
              <w:widowControl w:val="0"/>
              <w:jc w:val="center"/>
              <w:rPr>
                <w:rFonts w:ascii="GHEA Grapalat" w:hAnsi="GHEA Grapalat"/>
                <w:sz w:val="20"/>
                <w:szCs w:val="20"/>
              </w:rPr>
            </w:pPr>
            <w:r w:rsidRPr="00027D21">
              <w:rPr>
                <w:rFonts w:ascii="GHEA Grapalat" w:hAnsi="GHEA Grapalat"/>
                <w:sz w:val="20"/>
              </w:rPr>
              <w:t xml:space="preserve">С даты </w:t>
            </w:r>
            <w:proofErr w:type="spellStart"/>
            <w:r w:rsidRPr="00027D21">
              <w:rPr>
                <w:rFonts w:ascii="GHEA Grapalat" w:hAnsi="GHEA Grapalat"/>
                <w:sz w:val="20"/>
              </w:rPr>
              <w:t>вствупления</w:t>
            </w:r>
            <w:proofErr w:type="spellEnd"/>
            <w:r w:rsidRPr="00027D21">
              <w:rPr>
                <w:rFonts w:ascii="GHEA Grapalat" w:hAnsi="GHEA Grapalat"/>
                <w:sz w:val="20"/>
              </w:rPr>
              <w:t xml:space="preserve"> в силу договора</w:t>
            </w:r>
          </w:p>
        </w:tc>
        <w:tc>
          <w:tcPr>
            <w:tcW w:w="1440" w:type="dxa"/>
            <w:vAlign w:val="center"/>
          </w:tcPr>
          <w:p w:rsidR="00027D21" w:rsidRPr="00527604" w:rsidRDefault="00111B9B" w:rsidP="00686287">
            <w:pPr>
              <w:widowControl w:val="0"/>
              <w:rPr>
                <w:rFonts w:ascii="GHEA Grapalat" w:hAnsi="GHEA Grapalat"/>
                <w:strike/>
                <w:sz w:val="20"/>
                <w:szCs w:val="20"/>
              </w:rPr>
            </w:pPr>
            <w:r w:rsidRPr="00527604">
              <w:rPr>
                <w:rFonts w:ascii="GHEA Grapalat" w:hAnsi="GHEA Grapalat"/>
                <w:strike/>
                <w:sz w:val="20"/>
                <w:szCs w:val="20"/>
                <w:lang w:val="pt-BR"/>
              </w:rPr>
              <w:t>19.07.21.</w:t>
            </w:r>
          </w:p>
        </w:tc>
      </w:tr>
    </w:tbl>
    <w:p w:rsidR="00BB28C8" w:rsidRPr="009F3DC7" w:rsidRDefault="00BB28C8" w:rsidP="00027D21">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027D21">
            <w:pPr>
              <w:widowControl w:val="0"/>
              <w:jc w:val="center"/>
              <w:rPr>
                <w:rFonts w:ascii="GHEA Grapalat" w:hAnsi="GHEA Grapalat" w:cs="Sylfaen"/>
                <w:b/>
                <w:bCs/>
              </w:rPr>
            </w:pPr>
            <w:r w:rsidRPr="009F3DC7">
              <w:rPr>
                <w:rFonts w:ascii="GHEA Grapalat" w:hAnsi="GHEA Grapalat"/>
                <w:b/>
              </w:rPr>
              <w:t>ЗАКАЗЧИК</w:t>
            </w:r>
          </w:p>
          <w:p w:rsidR="00BB28C8" w:rsidRPr="00517562" w:rsidRDefault="00BB28C8" w:rsidP="00027D21">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027D21">
            <w:pPr>
              <w:widowControl w:val="0"/>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027D21">
            <w:pPr>
              <w:widowControl w:val="0"/>
              <w:jc w:val="center"/>
              <w:rPr>
                <w:rFonts w:ascii="GHEA Grapalat" w:hAnsi="GHEA Grapalat"/>
              </w:rPr>
            </w:pPr>
            <w:r w:rsidRPr="009F3DC7">
              <w:rPr>
                <w:rFonts w:ascii="GHEA Grapalat" w:hAnsi="GHEA Grapalat"/>
              </w:rPr>
              <w:t>М. П.</w:t>
            </w:r>
          </w:p>
        </w:tc>
        <w:tc>
          <w:tcPr>
            <w:tcW w:w="760" w:type="dxa"/>
          </w:tcPr>
          <w:p w:rsidR="00BB28C8" w:rsidRPr="009F3DC7" w:rsidRDefault="00BB28C8" w:rsidP="00027D21">
            <w:pPr>
              <w:widowControl w:val="0"/>
              <w:jc w:val="center"/>
              <w:rPr>
                <w:rFonts w:ascii="GHEA Grapalat" w:hAnsi="GHEA Grapalat"/>
              </w:rPr>
            </w:pPr>
          </w:p>
        </w:tc>
        <w:tc>
          <w:tcPr>
            <w:tcW w:w="4343" w:type="dxa"/>
          </w:tcPr>
          <w:p w:rsidR="00BB28C8" w:rsidRPr="009F3DC7" w:rsidRDefault="00BB28C8" w:rsidP="00027D21">
            <w:pPr>
              <w:widowControl w:val="0"/>
              <w:jc w:val="center"/>
              <w:rPr>
                <w:rFonts w:ascii="GHEA Grapalat" w:hAnsi="GHEA Grapalat" w:cs="Sylfaen"/>
                <w:b/>
                <w:bCs/>
              </w:rPr>
            </w:pPr>
            <w:r w:rsidRPr="009F3DC7">
              <w:rPr>
                <w:rFonts w:ascii="GHEA Grapalat" w:hAnsi="GHEA Grapalat"/>
                <w:b/>
              </w:rPr>
              <w:t>ПОДРЯДЧИК</w:t>
            </w:r>
          </w:p>
          <w:p w:rsidR="00BB28C8" w:rsidRPr="00517562" w:rsidRDefault="00BB28C8" w:rsidP="00027D21">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027D21">
            <w:pPr>
              <w:widowControl w:val="0"/>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027D21">
            <w:pPr>
              <w:widowControl w:val="0"/>
              <w:jc w:val="center"/>
              <w:rPr>
                <w:rFonts w:ascii="GHEA Grapalat" w:hAnsi="GHEA Grapalat"/>
              </w:rPr>
            </w:pPr>
            <w:r w:rsidRPr="009F3DC7">
              <w:rPr>
                <w:rFonts w:ascii="GHEA Grapalat" w:hAnsi="GHEA Grapalat"/>
              </w:rPr>
              <w:t>М. П.</w:t>
            </w:r>
          </w:p>
        </w:tc>
      </w:tr>
    </w:tbl>
    <w:p w:rsidR="00BB28C8" w:rsidRPr="009F3DC7" w:rsidRDefault="00BB28C8" w:rsidP="00027D21">
      <w:pPr>
        <w:widowControl w:val="0"/>
        <w:tabs>
          <w:tab w:val="left" w:pos="8789"/>
        </w:tabs>
        <w:ind w:firstLine="567"/>
        <w:jc w:val="both"/>
        <w:rPr>
          <w:rFonts w:ascii="GHEA Grapalat" w:hAnsi="GHEA Grapalat"/>
        </w:rPr>
      </w:pPr>
    </w:p>
    <w:p w:rsidR="00BB28C8" w:rsidRPr="009F3DC7" w:rsidRDefault="00BB28C8" w:rsidP="00027D21">
      <w:pPr>
        <w:widowControl w:val="0"/>
        <w:rPr>
          <w:rFonts w:ascii="GHEA Grapalat" w:hAnsi="GHEA Grapalat"/>
          <w:i/>
        </w:rPr>
      </w:pPr>
      <w:r w:rsidRPr="009F3DC7">
        <w:rPr>
          <w:rFonts w:ascii="GHEA Grapalat" w:hAnsi="GHEA Grapalat"/>
        </w:rPr>
        <w:br w:type="page"/>
      </w:r>
    </w:p>
    <w:p w:rsidR="00BB28C8" w:rsidRPr="009F3DC7" w:rsidRDefault="00BB28C8" w:rsidP="00027D21">
      <w:pPr>
        <w:widowControl w:val="0"/>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027D21">
      <w:pPr>
        <w:widowControl w:val="0"/>
        <w:ind w:firstLine="567"/>
        <w:jc w:val="right"/>
        <w:rPr>
          <w:rFonts w:ascii="GHEA Grapalat" w:hAnsi="GHEA Grapalat" w:cs="Sylfaen"/>
          <w:i/>
        </w:rPr>
      </w:pPr>
      <w:r w:rsidRPr="009F3DC7">
        <w:rPr>
          <w:rFonts w:ascii="GHEA Grapalat" w:hAnsi="GHEA Grapalat"/>
          <w:i/>
        </w:rPr>
        <w:t>к Договору под кодом</w:t>
      </w:r>
      <w:r w:rsidR="0069583B" w:rsidRPr="0069583B">
        <w:rPr>
          <w:rFonts w:ascii="GHEA Grapalat" w:hAnsi="GHEA Grapalat"/>
          <w:b/>
        </w:rPr>
        <w:t xml:space="preserve"> </w:t>
      </w:r>
      <w:r w:rsidR="00AF6581">
        <w:rPr>
          <w:rFonts w:ascii="GHEA Grapalat" w:hAnsi="GHEA Grapalat" w:cs="Sylfaen"/>
          <w:i/>
          <w:color w:val="222222"/>
          <w:shd w:val="clear" w:color="auto" w:fill="FFFFFF"/>
        </w:rPr>
        <w:t>ԴՊՐ</w:t>
      </w:r>
      <w:r w:rsidR="00AF6581">
        <w:rPr>
          <w:rFonts w:ascii="GHEA Grapalat" w:hAnsi="GHEA Grapalat" w:cs="Arial"/>
          <w:i/>
          <w:color w:val="222222"/>
          <w:shd w:val="clear" w:color="auto" w:fill="FFFFFF"/>
          <w:lang w:val="af-ZA"/>
        </w:rPr>
        <w:t xml:space="preserve"> </w:t>
      </w:r>
      <w:r w:rsidR="00AF6581">
        <w:rPr>
          <w:rFonts w:ascii="GHEA Grapalat" w:hAnsi="GHEA Grapalat" w:cs="Sylfaen"/>
          <w:i/>
          <w:color w:val="222222"/>
          <w:shd w:val="clear" w:color="auto" w:fill="FFFFFF"/>
        </w:rPr>
        <w:t>ԹԻՎ</w:t>
      </w:r>
      <w:r w:rsidR="00AF6581">
        <w:rPr>
          <w:rFonts w:ascii="GHEA Grapalat" w:hAnsi="GHEA Grapalat" w:cs="Arial"/>
          <w:i/>
          <w:color w:val="222222"/>
          <w:shd w:val="clear" w:color="auto" w:fill="FFFFFF"/>
          <w:lang w:val="af-ZA"/>
        </w:rPr>
        <w:t xml:space="preserve"> 145-</w:t>
      </w:r>
      <w:r w:rsidR="00AF6581">
        <w:rPr>
          <w:rFonts w:ascii="GHEA Grapalat" w:hAnsi="GHEA Grapalat" w:cs="Sylfaen"/>
          <w:i/>
          <w:color w:val="222222"/>
          <w:shd w:val="clear" w:color="auto" w:fill="FFFFFF"/>
        </w:rPr>
        <w:t>ԳՀԱՇՁԲ</w:t>
      </w:r>
      <w:r w:rsidR="00AF6581">
        <w:rPr>
          <w:rFonts w:ascii="GHEA Grapalat" w:hAnsi="GHEA Grapalat" w:cs="Arial"/>
          <w:i/>
          <w:color w:val="222222"/>
          <w:shd w:val="clear" w:color="auto" w:fill="FFFFFF"/>
          <w:lang w:val="af-ZA"/>
        </w:rPr>
        <w:t>-21/0</w:t>
      </w:r>
      <w:r w:rsidR="00527604">
        <w:rPr>
          <w:rFonts w:ascii="GHEA Grapalat" w:hAnsi="GHEA Grapalat" w:cs="Arial"/>
          <w:i/>
          <w:color w:val="222222"/>
          <w:shd w:val="clear" w:color="auto" w:fill="FFFFFF"/>
          <w:lang w:val="af-ZA"/>
        </w:rPr>
        <w:t>2</w:t>
      </w:r>
      <w:r w:rsidRPr="0069012D">
        <w:rPr>
          <w:rFonts w:ascii="GHEA Grapalat" w:hAnsi="GHEA Grapalat"/>
          <w:i/>
        </w:rPr>
        <w:t xml:space="preserve"> </w:t>
      </w:r>
      <w:r w:rsidRPr="0069012D">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027D21">
      <w:pPr>
        <w:widowControl w:val="0"/>
        <w:tabs>
          <w:tab w:val="left" w:pos="9540"/>
        </w:tabs>
        <w:ind w:firstLine="567"/>
        <w:jc w:val="center"/>
        <w:rPr>
          <w:rFonts w:ascii="GHEA Grapalat" w:hAnsi="GHEA Grapalat"/>
        </w:rPr>
      </w:pPr>
    </w:p>
    <w:p w:rsidR="00BB28C8" w:rsidRPr="00685FDC" w:rsidRDefault="00BB28C8" w:rsidP="00027D21">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6"/>
        <w:t>*</w:t>
      </w:r>
    </w:p>
    <w:p w:rsidR="00BB28C8" w:rsidRPr="009F3DC7" w:rsidRDefault="00BB28C8" w:rsidP="00027D21">
      <w:pPr>
        <w:widowControl w:val="0"/>
        <w:ind w:firstLine="567"/>
        <w:jc w:val="right"/>
        <w:rPr>
          <w:rFonts w:ascii="GHEA Grapalat" w:hAnsi="GHEA Grapalat"/>
        </w:rPr>
      </w:pPr>
      <w:proofErr w:type="spellStart"/>
      <w:r w:rsidRPr="009F3DC7">
        <w:rPr>
          <w:rFonts w:ascii="GHEA Grapalat" w:hAnsi="GHEA Grapalat"/>
        </w:rPr>
        <w:t>драмов</w:t>
      </w:r>
      <w:proofErr w:type="spellEnd"/>
      <w:r w:rsidRPr="009F3DC7">
        <w:rPr>
          <w:rFonts w:ascii="GHEA Grapalat" w:hAnsi="GHEA Grapalat"/>
        </w:rPr>
        <w:t xml:space="preserve">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027D21">
            <w:pPr>
              <w:widowControl w:val="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027D21">
            <w:pPr>
              <w:widowControl w:val="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027D21">
            <w:pPr>
              <w:widowControl w:val="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027D21">
            <w:pPr>
              <w:widowControl w:val="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027D21">
            <w:pPr>
              <w:widowControl w:val="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sidR="0069012D" w:rsidRPr="0069012D">
              <w:rPr>
                <w:rFonts w:ascii="GHEA Grapalat" w:hAnsi="GHEA Grapalat"/>
                <w:sz w:val="14"/>
                <w:szCs w:val="16"/>
              </w:rPr>
              <w:t>21</w:t>
            </w:r>
            <w:r w:rsidRPr="00685FDC">
              <w:rPr>
                <w:rFonts w:ascii="GHEA Grapalat" w:hAnsi="GHEA Grapalat"/>
                <w:sz w:val="14"/>
                <w:szCs w:val="16"/>
              </w:rPr>
              <w:t xml:space="preserve"> г., по месяцам, в том числе</w:t>
            </w:r>
            <w:r w:rsidRPr="00685FDC">
              <w:rPr>
                <w:rStyle w:val="FootnoteReference"/>
                <w:rFonts w:ascii="GHEA Grapalat" w:hAnsi="GHEA Grapalat"/>
                <w:sz w:val="14"/>
                <w:szCs w:val="16"/>
              </w:rPr>
              <w:footnoteReference w:customMarkFollows="1" w:id="27"/>
              <w:t>**</w:t>
            </w:r>
          </w:p>
        </w:tc>
      </w:tr>
      <w:tr w:rsidR="00BB28C8" w:rsidRPr="00685FDC" w:rsidTr="003D2146">
        <w:trPr>
          <w:cantSplit/>
          <w:trHeight w:val="1134"/>
          <w:jc w:val="center"/>
        </w:trPr>
        <w:tc>
          <w:tcPr>
            <w:tcW w:w="1259" w:type="dxa"/>
          </w:tcPr>
          <w:p w:rsidR="00BB28C8" w:rsidRPr="00685FDC" w:rsidRDefault="00BB28C8" w:rsidP="00027D21">
            <w:pPr>
              <w:widowControl w:val="0"/>
              <w:jc w:val="center"/>
              <w:rPr>
                <w:rFonts w:ascii="GHEA Grapalat" w:hAnsi="GHEA Grapalat"/>
                <w:sz w:val="14"/>
                <w:szCs w:val="16"/>
              </w:rPr>
            </w:pPr>
          </w:p>
        </w:tc>
        <w:tc>
          <w:tcPr>
            <w:tcW w:w="1238" w:type="dxa"/>
          </w:tcPr>
          <w:p w:rsidR="00BB28C8" w:rsidRPr="00685FDC" w:rsidRDefault="00BB28C8" w:rsidP="00027D21">
            <w:pPr>
              <w:widowControl w:val="0"/>
              <w:jc w:val="center"/>
              <w:rPr>
                <w:rFonts w:ascii="GHEA Grapalat" w:hAnsi="GHEA Grapalat"/>
                <w:sz w:val="14"/>
                <w:szCs w:val="16"/>
              </w:rPr>
            </w:pPr>
          </w:p>
        </w:tc>
        <w:tc>
          <w:tcPr>
            <w:tcW w:w="1019" w:type="dxa"/>
          </w:tcPr>
          <w:p w:rsidR="00BB28C8" w:rsidRPr="00685FDC" w:rsidRDefault="00BB28C8" w:rsidP="00027D21">
            <w:pPr>
              <w:widowControl w:val="0"/>
              <w:jc w:val="center"/>
              <w:rPr>
                <w:rFonts w:ascii="GHEA Grapalat" w:hAnsi="GHEA Grapalat"/>
                <w:sz w:val="14"/>
                <w:szCs w:val="16"/>
              </w:rPr>
            </w:pPr>
          </w:p>
        </w:tc>
        <w:tc>
          <w:tcPr>
            <w:tcW w:w="582" w:type="dxa"/>
            <w:vAlign w:val="center"/>
          </w:tcPr>
          <w:p w:rsidR="00BB28C8" w:rsidRPr="00685FDC" w:rsidRDefault="00BB28C8" w:rsidP="00027D21">
            <w:pPr>
              <w:widowControl w:val="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027D21">
            <w:pPr>
              <w:widowControl w:val="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027D21">
            <w:pPr>
              <w:widowControl w:val="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027D21">
            <w:pPr>
              <w:widowControl w:val="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027D21">
            <w:pPr>
              <w:widowControl w:val="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027D21">
            <w:pPr>
              <w:widowControl w:val="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027D21">
            <w:pPr>
              <w:widowControl w:val="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027D21">
            <w:pPr>
              <w:widowControl w:val="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027D21">
            <w:pPr>
              <w:widowControl w:val="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027D21">
            <w:pPr>
              <w:widowControl w:val="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027D21">
            <w:pPr>
              <w:widowControl w:val="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027D21">
            <w:pPr>
              <w:widowControl w:val="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027D21">
            <w:pPr>
              <w:widowControl w:val="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027D21" w:rsidRPr="00685FDC" w:rsidTr="00B34872">
        <w:trPr>
          <w:cantSplit/>
          <w:trHeight w:val="1134"/>
          <w:jc w:val="center"/>
        </w:trPr>
        <w:tc>
          <w:tcPr>
            <w:tcW w:w="1259" w:type="dxa"/>
          </w:tcPr>
          <w:p w:rsidR="00027D21" w:rsidRPr="00027D21" w:rsidRDefault="00027D21" w:rsidP="00027D21">
            <w:pPr>
              <w:widowControl w:val="0"/>
              <w:jc w:val="center"/>
              <w:rPr>
                <w:rFonts w:ascii="GHEA Grapalat" w:hAnsi="GHEA Grapalat"/>
                <w:sz w:val="14"/>
                <w:szCs w:val="14"/>
              </w:rPr>
            </w:pPr>
            <w:r w:rsidRPr="00027D21">
              <w:rPr>
                <w:rFonts w:ascii="GHEA Grapalat" w:hAnsi="GHEA Grapalat"/>
                <w:sz w:val="14"/>
                <w:szCs w:val="14"/>
              </w:rPr>
              <w:t>1</w:t>
            </w:r>
          </w:p>
        </w:tc>
        <w:tc>
          <w:tcPr>
            <w:tcW w:w="1238" w:type="dxa"/>
          </w:tcPr>
          <w:p w:rsidR="00027D21" w:rsidRPr="00027D21" w:rsidRDefault="00027D21" w:rsidP="00027D21">
            <w:pPr>
              <w:widowControl w:val="0"/>
              <w:jc w:val="center"/>
              <w:rPr>
                <w:rFonts w:ascii="GHEA Grapalat" w:hAnsi="GHEA Grapalat"/>
                <w:sz w:val="14"/>
                <w:szCs w:val="14"/>
                <w:lang w:val="en-US"/>
              </w:rPr>
            </w:pPr>
            <w:r w:rsidRPr="00027D21">
              <w:rPr>
                <w:rFonts w:ascii="GHEA Grapalat" w:hAnsi="GHEA Grapalat"/>
                <w:sz w:val="14"/>
                <w:szCs w:val="14"/>
              </w:rPr>
              <w:t>45</w:t>
            </w:r>
            <w:r w:rsidRPr="00027D21">
              <w:rPr>
                <w:rFonts w:ascii="GHEA Grapalat" w:hAnsi="GHEA Grapalat"/>
                <w:sz w:val="14"/>
                <w:szCs w:val="14"/>
                <w:lang w:val="en-US"/>
              </w:rPr>
              <w:t>111420</w:t>
            </w:r>
          </w:p>
        </w:tc>
        <w:tc>
          <w:tcPr>
            <w:tcW w:w="1019" w:type="dxa"/>
            <w:vAlign w:val="center"/>
          </w:tcPr>
          <w:p w:rsidR="00027D21" w:rsidRPr="00686287" w:rsidRDefault="00686287" w:rsidP="00027D21">
            <w:pPr>
              <w:rPr>
                <w:rFonts w:ascii="GHEA Grapalat" w:hAnsi="GHEA Grapalat"/>
                <w:sz w:val="14"/>
                <w:szCs w:val="14"/>
              </w:rPr>
            </w:pPr>
            <w:r w:rsidRPr="00686287">
              <w:rPr>
                <w:rFonts w:ascii="Sylfaen" w:hAnsi="Sylfaen" w:cs="Sylfaen"/>
                <w:bCs/>
                <w:sz w:val="14"/>
                <w:szCs w:val="14"/>
              </w:rPr>
              <w:t xml:space="preserve">Работы по замене деревянных окон ГНКО Ереванская основная школа N 145 имени Сильвы </w:t>
            </w:r>
            <w:proofErr w:type="spellStart"/>
            <w:r w:rsidRPr="00686287">
              <w:rPr>
                <w:rFonts w:ascii="Sylfaen" w:hAnsi="Sylfaen" w:cs="Sylfaen"/>
                <w:bCs/>
                <w:sz w:val="14"/>
                <w:szCs w:val="14"/>
              </w:rPr>
              <w:t>Капутикян</w:t>
            </w:r>
            <w:proofErr w:type="spellEnd"/>
          </w:p>
        </w:tc>
        <w:tc>
          <w:tcPr>
            <w:tcW w:w="582" w:type="dxa"/>
            <w:vAlign w:val="center"/>
          </w:tcPr>
          <w:p w:rsidR="00027D21" w:rsidRPr="00027D21" w:rsidRDefault="00027D21" w:rsidP="00027D21">
            <w:pPr>
              <w:widowControl w:val="0"/>
              <w:ind w:left="-95" w:right="-88"/>
              <w:jc w:val="center"/>
              <w:rPr>
                <w:rFonts w:ascii="GHEA Grapalat" w:hAnsi="GHEA Grapalat"/>
                <w:sz w:val="14"/>
                <w:szCs w:val="14"/>
              </w:rPr>
            </w:pPr>
            <w:r w:rsidRPr="00027D21">
              <w:rPr>
                <w:rFonts w:ascii="GHEA Grapalat" w:hAnsi="GHEA Grapalat"/>
                <w:sz w:val="14"/>
                <w:szCs w:val="14"/>
              </w:rPr>
              <w:t>... %</w:t>
            </w:r>
          </w:p>
        </w:tc>
        <w:tc>
          <w:tcPr>
            <w:tcW w:w="700" w:type="dxa"/>
            <w:vAlign w:val="center"/>
          </w:tcPr>
          <w:p w:rsidR="00027D21" w:rsidRPr="00027D21" w:rsidRDefault="00027D21" w:rsidP="00027D21">
            <w:pPr>
              <w:widowControl w:val="0"/>
              <w:ind w:left="-95" w:right="-88"/>
              <w:jc w:val="center"/>
              <w:rPr>
                <w:rFonts w:ascii="GHEA Grapalat" w:hAnsi="GHEA Grapalat"/>
                <w:sz w:val="14"/>
                <w:szCs w:val="14"/>
              </w:rPr>
            </w:pPr>
            <w:r w:rsidRPr="00027D21">
              <w:rPr>
                <w:rFonts w:ascii="GHEA Grapalat" w:hAnsi="GHEA Grapalat"/>
                <w:sz w:val="14"/>
                <w:szCs w:val="14"/>
              </w:rPr>
              <w:t>... %</w:t>
            </w:r>
          </w:p>
        </w:tc>
        <w:tc>
          <w:tcPr>
            <w:tcW w:w="431" w:type="dxa"/>
            <w:vAlign w:val="center"/>
          </w:tcPr>
          <w:p w:rsidR="00027D21" w:rsidRPr="00027D21" w:rsidRDefault="00027D21" w:rsidP="00027D21">
            <w:pPr>
              <w:widowControl w:val="0"/>
              <w:ind w:left="-95" w:right="-88"/>
              <w:jc w:val="center"/>
              <w:rPr>
                <w:rFonts w:ascii="GHEA Grapalat" w:hAnsi="GHEA Grapalat" w:cs="Arial"/>
                <w:sz w:val="14"/>
                <w:szCs w:val="14"/>
              </w:rPr>
            </w:pPr>
            <w:r w:rsidRPr="00027D21">
              <w:rPr>
                <w:rFonts w:ascii="GHEA Grapalat" w:hAnsi="GHEA Grapalat"/>
                <w:sz w:val="14"/>
                <w:szCs w:val="14"/>
              </w:rPr>
              <w:t>... %</w:t>
            </w:r>
          </w:p>
        </w:tc>
        <w:tc>
          <w:tcPr>
            <w:tcW w:w="556" w:type="dxa"/>
            <w:vAlign w:val="center"/>
          </w:tcPr>
          <w:p w:rsidR="00027D21" w:rsidRPr="00027D21" w:rsidRDefault="00027D21" w:rsidP="00027D21">
            <w:pPr>
              <w:widowControl w:val="0"/>
              <w:ind w:left="-95" w:right="-88"/>
              <w:jc w:val="center"/>
              <w:rPr>
                <w:rFonts w:ascii="GHEA Grapalat" w:hAnsi="GHEA Grapalat" w:cs="Arial"/>
                <w:sz w:val="14"/>
                <w:szCs w:val="14"/>
              </w:rPr>
            </w:pPr>
            <w:r w:rsidRPr="00027D21">
              <w:rPr>
                <w:rFonts w:ascii="GHEA Grapalat" w:hAnsi="GHEA Grapalat"/>
                <w:sz w:val="14"/>
                <w:szCs w:val="14"/>
              </w:rPr>
              <w:t>... %</w:t>
            </w:r>
          </w:p>
        </w:tc>
        <w:tc>
          <w:tcPr>
            <w:tcW w:w="436" w:type="dxa"/>
            <w:vAlign w:val="center"/>
          </w:tcPr>
          <w:p w:rsidR="00027D21" w:rsidRPr="00027D21" w:rsidRDefault="00027D21" w:rsidP="00027D21">
            <w:pPr>
              <w:widowControl w:val="0"/>
              <w:ind w:left="-95" w:right="-88"/>
              <w:jc w:val="center"/>
              <w:rPr>
                <w:rFonts w:ascii="GHEA Grapalat" w:hAnsi="GHEA Grapalat" w:cs="Arial"/>
                <w:sz w:val="14"/>
                <w:szCs w:val="14"/>
              </w:rPr>
            </w:pPr>
            <w:r w:rsidRPr="00027D21">
              <w:rPr>
                <w:rFonts w:ascii="GHEA Grapalat" w:hAnsi="GHEA Grapalat"/>
                <w:sz w:val="14"/>
                <w:szCs w:val="14"/>
              </w:rPr>
              <w:t>... %</w:t>
            </w:r>
          </w:p>
        </w:tc>
        <w:tc>
          <w:tcPr>
            <w:tcW w:w="515" w:type="dxa"/>
            <w:vAlign w:val="center"/>
          </w:tcPr>
          <w:p w:rsidR="00027D21" w:rsidRPr="00027D21" w:rsidRDefault="00527604" w:rsidP="00027D21">
            <w:pPr>
              <w:widowControl w:val="0"/>
              <w:jc w:val="center"/>
              <w:rPr>
                <w:rFonts w:ascii="GHEA Grapalat" w:hAnsi="GHEA Grapalat" w:cs="Arial"/>
                <w:sz w:val="14"/>
                <w:szCs w:val="14"/>
              </w:rPr>
            </w:pPr>
            <w:r w:rsidRPr="00027D21">
              <w:rPr>
                <w:rFonts w:ascii="GHEA Grapalat" w:hAnsi="GHEA Grapalat"/>
                <w:sz w:val="14"/>
                <w:szCs w:val="14"/>
              </w:rPr>
              <w:t>... %</w:t>
            </w:r>
          </w:p>
        </w:tc>
        <w:tc>
          <w:tcPr>
            <w:tcW w:w="477" w:type="dxa"/>
            <w:vAlign w:val="center"/>
          </w:tcPr>
          <w:p w:rsidR="00027D21" w:rsidRPr="00027D21" w:rsidRDefault="00027D21" w:rsidP="00027D21">
            <w:pPr>
              <w:widowControl w:val="0"/>
              <w:rPr>
                <w:rFonts w:ascii="GHEA Grapalat" w:hAnsi="GHEA Grapalat" w:cs="Arial"/>
                <w:sz w:val="14"/>
                <w:szCs w:val="14"/>
              </w:rPr>
            </w:pPr>
            <w:r w:rsidRPr="00027D21">
              <w:rPr>
                <w:rFonts w:ascii="GHEA Grapalat" w:hAnsi="GHEA Grapalat"/>
                <w:sz w:val="14"/>
                <w:szCs w:val="14"/>
                <w:lang w:val="en-US"/>
              </w:rPr>
              <w:t>100</w:t>
            </w:r>
            <w:r w:rsidRPr="00027D21">
              <w:rPr>
                <w:rFonts w:ascii="GHEA Grapalat" w:hAnsi="GHEA Grapalat"/>
                <w:sz w:val="14"/>
                <w:szCs w:val="14"/>
              </w:rPr>
              <w:t>%</w:t>
            </w:r>
          </w:p>
        </w:tc>
        <w:tc>
          <w:tcPr>
            <w:tcW w:w="531" w:type="dxa"/>
            <w:vAlign w:val="center"/>
          </w:tcPr>
          <w:p w:rsidR="00027D21" w:rsidRPr="00027D21" w:rsidRDefault="00027D21" w:rsidP="00027D21">
            <w:pPr>
              <w:widowControl w:val="0"/>
              <w:jc w:val="center"/>
              <w:rPr>
                <w:rFonts w:ascii="GHEA Grapalat" w:hAnsi="GHEA Grapalat" w:cs="Arial"/>
                <w:sz w:val="14"/>
                <w:szCs w:val="14"/>
              </w:rPr>
            </w:pPr>
            <w:r w:rsidRPr="00027D21">
              <w:rPr>
                <w:rFonts w:ascii="GHEA Grapalat" w:hAnsi="GHEA Grapalat"/>
                <w:sz w:val="14"/>
                <w:szCs w:val="14"/>
                <w:lang w:val="en-US"/>
              </w:rPr>
              <w:t>100</w:t>
            </w:r>
            <w:r w:rsidRPr="00027D21">
              <w:rPr>
                <w:rFonts w:ascii="GHEA Grapalat" w:hAnsi="GHEA Grapalat"/>
                <w:sz w:val="14"/>
                <w:szCs w:val="14"/>
              </w:rPr>
              <w:t>%</w:t>
            </w:r>
          </w:p>
        </w:tc>
        <w:tc>
          <w:tcPr>
            <w:tcW w:w="729" w:type="dxa"/>
            <w:vAlign w:val="center"/>
          </w:tcPr>
          <w:p w:rsidR="00027D21" w:rsidRPr="00027D21" w:rsidRDefault="00027D21" w:rsidP="00027D21">
            <w:pPr>
              <w:widowControl w:val="0"/>
              <w:rPr>
                <w:rFonts w:ascii="GHEA Grapalat" w:hAnsi="GHEA Grapalat" w:cs="Arial"/>
                <w:sz w:val="14"/>
                <w:szCs w:val="14"/>
              </w:rPr>
            </w:pPr>
            <w:r w:rsidRPr="00027D21">
              <w:rPr>
                <w:rFonts w:ascii="GHEA Grapalat" w:hAnsi="GHEA Grapalat"/>
                <w:sz w:val="14"/>
                <w:szCs w:val="14"/>
                <w:lang w:val="en-US"/>
              </w:rPr>
              <w:t>100</w:t>
            </w:r>
            <w:r w:rsidRPr="00027D21">
              <w:rPr>
                <w:rFonts w:ascii="GHEA Grapalat" w:hAnsi="GHEA Grapalat"/>
                <w:sz w:val="14"/>
                <w:szCs w:val="14"/>
              </w:rPr>
              <w:t>%</w:t>
            </w:r>
          </w:p>
        </w:tc>
        <w:tc>
          <w:tcPr>
            <w:tcW w:w="663" w:type="dxa"/>
            <w:vAlign w:val="center"/>
          </w:tcPr>
          <w:p w:rsidR="00027D21" w:rsidRPr="00027D21" w:rsidRDefault="00027D21" w:rsidP="00027D21">
            <w:pPr>
              <w:widowControl w:val="0"/>
              <w:rPr>
                <w:rFonts w:ascii="GHEA Grapalat" w:hAnsi="GHEA Grapalat" w:cs="Arial"/>
                <w:sz w:val="14"/>
                <w:szCs w:val="14"/>
              </w:rPr>
            </w:pPr>
            <w:r w:rsidRPr="00027D21">
              <w:rPr>
                <w:rFonts w:ascii="GHEA Grapalat" w:hAnsi="GHEA Grapalat"/>
                <w:sz w:val="14"/>
                <w:szCs w:val="14"/>
                <w:lang w:val="en-US"/>
              </w:rPr>
              <w:t>100</w:t>
            </w:r>
            <w:r w:rsidRPr="00027D21">
              <w:rPr>
                <w:rFonts w:ascii="GHEA Grapalat" w:hAnsi="GHEA Grapalat"/>
                <w:sz w:val="14"/>
                <w:szCs w:val="14"/>
              </w:rPr>
              <w:t>%</w:t>
            </w:r>
          </w:p>
        </w:tc>
        <w:tc>
          <w:tcPr>
            <w:tcW w:w="594" w:type="dxa"/>
            <w:vAlign w:val="center"/>
          </w:tcPr>
          <w:p w:rsidR="00027D21" w:rsidRPr="00027D21" w:rsidRDefault="00027D21" w:rsidP="00027D21">
            <w:pPr>
              <w:widowControl w:val="0"/>
              <w:rPr>
                <w:rFonts w:ascii="GHEA Grapalat" w:hAnsi="GHEA Grapalat" w:cs="Arial"/>
                <w:sz w:val="14"/>
                <w:szCs w:val="14"/>
              </w:rPr>
            </w:pPr>
            <w:r w:rsidRPr="00027D21">
              <w:rPr>
                <w:rFonts w:ascii="GHEA Grapalat" w:hAnsi="GHEA Grapalat"/>
                <w:sz w:val="14"/>
                <w:szCs w:val="14"/>
                <w:lang w:val="en-US"/>
              </w:rPr>
              <w:t>100</w:t>
            </w:r>
            <w:r w:rsidRPr="00027D21">
              <w:rPr>
                <w:rFonts w:ascii="GHEA Grapalat" w:hAnsi="GHEA Grapalat"/>
                <w:sz w:val="14"/>
                <w:szCs w:val="14"/>
              </w:rPr>
              <w:t>%</w:t>
            </w:r>
          </w:p>
        </w:tc>
        <w:tc>
          <w:tcPr>
            <w:tcW w:w="644" w:type="dxa"/>
            <w:vAlign w:val="center"/>
          </w:tcPr>
          <w:p w:rsidR="00027D21" w:rsidRPr="00027D21" w:rsidRDefault="00027D21" w:rsidP="00027D21">
            <w:pPr>
              <w:widowControl w:val="0"/>
              <w:rPr>
                <w:rFonts w:ascii="GHEA Grapalat" w:hAnsi="GHEA Grapalat" w:cs="Arial"/>
                <w:sz w:val="14"/>
                <w:szCs w:val="14"/>
              </w:rPr>
            </w:pPr>
            <w:r w:rsidRPr="00027D21">
              <w:rPr>
                <w:rFonts w:ascii="GHEA Grapalat" w:hAnsi="GHEA Grapalat"/>
                <w:sz w:val="14"/>
                <w:szCs w:val="14"/>
                <w:lang w:val="en-US"/>
              </w:rPr>
              <w:t>100</w:t>
            </w:r>
            <w:r w:rsidRPr="00027D21">
              <w:rPr>
                <w:rFonts w:ascii="GHEA Grapalat" w:hAnsi="GHEA Grapalat"/>
                <w:sz w:val="14"/>
                <w:szCs w:val="14"/>
              </w:rPr>
              <w:t>%</w:t>
            </w:r>
          </w:p>
        </w:tc>
        <w:tc>
          <w:tcPr>
            <w:tcW w:w="581" w:type="dxa"/>
            <w:vAlign w:val="center"/>
          </w:tcPr>
          <w:p w:rsidR="00027D21" w:rsidRPr="00027D21" w:rsidRDefault="00027D21" w:rsidP="00027D21">
            <w:pPr>
              <w:widowControl w:val="0"/>
              <w:jc w:val="center"/>
              <w:rPr>
                <w:rFonts w:ascii="GHEA Grapalat" w:hAnsi="GHEA Grapalat"/>
                <w:b/>
                <w:sz w:val="14"/>
                <w:szCs w:val="14"/>
              </w:rPr>
            </w:pPr>
            <w:r w:rsidRPr="00027D21">
              <w:rPr>
                <w:rFonts w:ascii="GHEA Grapalat" w:hAnsi="GHEA Grapalat"/>
                <w:sz w:val="14"/>
                <w:szCs w:val="14"/>
                <w:lang w:val="en-US"/>
              </w:rPr>
              <w:t>100</w:t>
            </w:r>
            <w:r w:rsidRPr="00027D21">
              <w:rPr>
                <w:rFonts w:ascii="GHEA Grapalat" w:hAnsi="GHEA Grapalat"/>
                <w:sz w:val="14"/>
                <w:szCs w:val="14"/>
              </w:rPr>
              <w:t xml:space="preserve"> %</w:t>
            </w:r>
          </w:p>
        </w:tc>
      </w:tr>
    </w:tbl>
    <w:p w:rsidR="00BB28C8" w:rsidRPr="00685FDC" w:rsidRDefault="00BB28C8" w:rsidP="00027D21">
      <w:pPr>
        <w:widowControl w:val="0"/>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027D21">
            <w:pPr>
              <w:widowControl w:val="0"/>
              <w:jc w:val="center"/>
              <w:rPr>
                <w:rFonts w:ascii="GHEA Grapalat" w:hAnsi="GHEA Grapalat" w:cs="Sylfaen"/>
                <w:b/>
                <w:bCs/>
              </w:rPr>
            </w:pPr>
            <w:r w:rsidRPr="009F3DC7">
              <w:rPr>
                <w:rFonts w:ascii="GHEA Grapalat" w:hAnsi="GHEA Grapalat"/>
                <w:b/>
              </w:rPr>
              <w:t>ЗАКАЗЧИК</w:t>
            </w:r>
          </w:p>
          <w:p w:rsidR="00BB28C8" w:rsidRPr="00685FDC" w:rsidRDefault="00BB28C8" w:rsidP="00027D21">
            <w:pPr>
              <w:widowControl w:val="0"/>
              <w:jc w:val="center"/>
              <w:rPr>
                <w:rFonts w:ascii="GHEA Grapalat" w:hAnsi="GHEA Grapalat"/>
                <w:lang w:val="en-US"/>
              </w:rPr>
            </w:pPr>
            <w:r>
              <w:rPr>
                <w:rFonts w:ascii="GHEA Grapalat" w:hAnsi="GHEA Grapalat"/>
                <w:lang w:val="en-US"/>
              </w:rPr>
              <w:t>______________________</w:t>
            </w:r>
          </w:p>
          <w:p w:rsidR="00BB28C8" w:rsidRPr="009F3DC7" w:rsidRDefault="00BB28C8" w:rsidP="00027D21">
            <w:pPr>
              <w:widowControl w:val="0"/>
              <w:jc w:val="center"/>
              <w:rPr>
                <w:rFonts w:ascii="GHEA Grapalat" w:hAnsi="GHEA Grapalat"/>
              </w:rPr>
            </w:pPr>
            <w:r w:rsidRPr="009F3DC7">
              <w:rPr>
                <w:rFonts w:ascii="GHEA Grapalat" w:hAnsi="GHEA Grapalat"/>
              </w:rPr>
              <w:t>/подпись/</w:t>
            </w:r>
          </w:p>
          <w:p w:rsidR="00BB28C8" w:rsidRPr="009F3DC7" w:rsidRDefault="00BB28C8" w:rsidP="00027D21">
            <w:pPr>
              <w:widowControl w:val="0"/>
              <w:jc w:val="center"/>
              <w:rPr>
                <w:rFonts w:ascii="GHEA Grapalat" w:hAnsi="GHEA Grapalat"/>
              </w:rPr>
            </w:pPr>
            <w:r w:rsidRPr="009F3DC7">
              <w:rPr>
                <w:rFonts w:ascii="GHEA Grapalat" w:hAnsi="GHEA Grapalat"/>
              </w:rPr>
              <w:t>М. П.</w:t>
            </w:r>
          </w:p>
        </w:tc>
        <w:tc>
          <w:tcPr>
            <w:tcW w:w="760" w:type="dxa"/>
          </w:tcPr>
          <w:p w:rsidR="00BB28C8" w:rsidRPr="009F3DC7" w:rsidRDefault="00BB28C8" w:rsidP="00027D21">
            <w:pPr>
              <w:widowControl w:val="0"/>
              <w:jc w:val="center"/>
              <w:rPr>
                <w:rFonts w:ascii="GHEA Grapalat" w:hAnsi="GHEA Grapalat"/>
              </w:rPr>
            </w:pPr>
          </w:p>
        </w:tc>
        <w:tc>
          <w:tcPr>
            <w:tcW w:w="4343" w:type="dxa"/>
          </w:tcPr>
          <w:p w:rsidR="00BB28C8" w:rsidRPr="009F3DC7" w:rsidRDefault="00BB28C8" w:rsidP="00027D21">
            <w:pPr>
              <w:widowControl w:val="0"/>
              <w:jc w:val="center"/>
              <w:rPr>
                <w:rFonts w:ascii="GHEA Grapalat" w:hAnsi="GHEA Grapalat" w:cs="Sylfaen"/>
                <w:b/>
                <w:bCs/>
              </w:rPr>
            </w:pPr>
            <w:r w:rsidRPr="009F3DC7">
              <w:rPr>
                <w:rFonts w:ascii="GHEA Grapalat" w:hAnsi="GHEA Grapalat"/>
                <w:b/>
              </w:rPr>
              <w:t>ПОДРЯДЧИК</w:t>
            </w:r>
          </w:p>
          <w:p w:rsidR="00BB28C8" w:rsidRPr="00685FDC" w:rsidRDefault="00BB28C8" w:rsidP="00027D21">
            <w:pPr>
              <w:widowControl w:val="0"/>
              <w:jc w:val="center"/>
              <w:rPr>
                <w:rFonts w:ascii="GHEA Grapalat" w:hAnsi="GHEA Grapalat"/>
                <w:lang w:val="en-US"/>
              </w:rPr>
            </w:pPr>
            <w:r>
              <w:rPr>
                <w:rFonts w:ascii="GHEA Grapalat" w:hAnsi="GHEA Grapalat"/>
                <w:lang w:val="en-US"/>
              </w:rPr>
              <w:t>_____________________</w:t>
            </w:r>
          </w:p>
          <w:p w:rsidR="00BB28C8" w:rsidRPr="009F3DC7" w:rsidRDefault="00BB28C8" w:rsidP="00027D21">
            <w:pPr>
              <w:widowControl w:val="0"/>
              <w:jc w:val="center"/>
              <w:rPr>
                <w:rFonts w:ascii="GHEA Grapalat" w:hAnsi="GHEA Grapalat"/>
              </w:rPr>
            </w:pPr>
            <w:r w:rsidRPr="009F3DC7">
              <w:rPr>
                <w:rFonts w:ascii="GHEA Grapalat" w:hAnsi="GHEA Grapalat"/>
              </w:rPr>
              <w:t>/подпись/</w:t>
            </w:r>
          </w:p>
          <w:p w:rsidR="00BB28C8" w:rsidRPr="009F3DC7" w:rsidRDefault="00BB28C8" w:rsidP="00027D21">
            <w:pPr>
              <w:widowControl w:val="0"/>
              <w:jc w:val="center"/>
              <w:rPr>
                <w:rFonts w:ascii="GHEA Grapalat" w:hAnsi="GHEA Grapalat"/>
              </w:rPr>
            </w:pPr>
            <w:r w:rsidRPr="009F3DC7">
              <w:rPr>
                <w:rFonts w:ascii="GHEA Grapalat" w:hAnsi="GHEA Grapalat"/>
              </w:rPr>
              <w:t>М. П.</w:t>
            </w:r>
          </w:p>
        </w:tc>
      </w:tr>
    </w:tbl>
    <w:p w:rsidR="00BB28C8" w:rsidRPr="009F3DC7" w:rsidRDefault="00BB28C8" w:rsidP="00027D21">
      <w:pPr>
        <w:widowControl w:val="0"/>
        <w:ind w:firstLine="567"/>
        <w:rPr>
          <w:rFonts w:ascii="GHEA Grapalat" w:hAnsi="GHEA Grapalat"/>
        </w:rPr>
        <w:sectPr w:rsidR="00BB28C8" w:rsidRPr="009F3DC7" w:rsidSect="00027D21">
          <w:footerReference w:type="default" r:id="rId11"/>
          <w:footnotePr>
            <w:pos w:val="beneathText"/>
          </w:footnotePr>
          <w:type w:val="nextColumn"/>
          <w:pgSz w:w="11907" w:h="16840" w:code="9"/>
          <w:pgMar w:top="450" w:right="477" w:bottom="360" w:left="540" w:header="561" w:footer="561" w:gutter="0"/>
          <w:cols w:space="720"/>
          <w:docGrid w:linePitch="326"/>
        </w:sectPr>
      </w:pPr>
    </w:p>
    <w:p w:rsidR="00BB28C8" w:rsidRPr="009F3DC7" w:rsidRDefault="00BB28C8" w:rsidP="00027D21">
      <w:pPr>
        <w:widowControl w:val="0"/>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027D21">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00AF6581">
        <w:rPr>
          <w:rFonts w:ascii="GHEA Grapalat" w:hAnsi="GHEA Grapalat" w:cs="Sylfaen"/>
          <w:i/>
          <w:color w:val="222222"/>
          <w:shd w:val="clear" w:color="auto" w:fill="FFFFFF"/>
        </w:rPr>
        <w:t>ԴՊՐ</w:t>
      </w:r>
      <w:r w:rsidR="00AF6581">
        <w:rPr>
          <w:rFonts w:ascii="GHEA Grapalat" w:hAnsi="GHEA Grapalat" w:cs="Arial"/>
          <w:i/>
          <w:color w:val="222222"/>
          <w:shd w:val="clear" w:color="auto" w:fill="FFFFFF"/>
          <w:lang w:val="af-ZA"/>
        </w:rPr>
        <w:t xml:space="preserve"> </w:t>
      </w:r>
      <w:r w:rsidR="00AF6581">
        <w:rPr>
          <w:rFonts w:ascii="GHEA Grapalat" w:hAnsi="GHEA Grapalat" w:cs="Sylfaen"/>
          <w:i/>
          <w:color w:val="222222"/>
          <w:shd w:val="clear" w:color="auto" w:fill="FFFFFF"/>
        </w:rPr>
        <w:t>ԹԻՎ</w:t>
      </w:r>
      <w:r w:rsidR="00AF6581">
        <w:rPr>
          <w:rFonts w:ascii="GHEA Grapalat" w:hAnsi="GHEA Grapalat" w:cs="Arial"/>
          <w:i/>
          <w:color w:val="222222"/>
          <w:shd w:val="clear" w:color="auto" w:fill="FFFFFF"/>
          <w:lang w:val="af-ZA"/>
        </w:rPr>
        <w:t xml:space="preserve"> 145-</w:t>
      </w:r>
      <w:r w:rsidR="00AF6581">
        <w:rPr>
          <w:rFonts w:ascii="GHEA Grapalat" w:hAnsi="GHEA Grapalat" w:cs="Sylfaen"/>
          <w:i/>
          <w:color w:val="222222"/>
          <w:shd w:val="clear" w:color="auto" w:fill="FFFFFF"/>
        </w:rPr>
        <w:t>ԳՀԱՇՁԲ</w:t>
      </w:r>
      <w:r w:rsidR="00AF6581">
        <w:rPr>
          <w:rFonts w:ascii="GHEA Grapalat" w:hAnsi="GHEA Grapalat" w:cs="Arial"/>
          <w:i/>
          <w:color w:val="222222"/>
          <w:shd w:val="clear" w:color="auto" w:fill="FFFFFF"/>
          <w:lang w:val="af-ZA"/>
        </w:rPr>
        <w:t>-21/0</w:t>
      </w:r>
      <w:r w:rsidR="00527604">
        <w:rPr>
          <w:rFonts w:ascii="GHEA Grapalat" w:hAnsi="GHEA Grapalat" w:cs="Arial"/>
          <w:i/>
          <w:color w:val="222222"/>
          <w:shd w:val="clear" w:color="auto" w:fill="FFFFFF"/>
          <w:lang w:val="af-ZA"/>
        </w:rPr>
        <w:t>2</w:t>
      </w:r>
      <w:r w:rsidRPr="0069012D">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027D21">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027D21">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027D21">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027D21">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027D21">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027D21">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027D21">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027D21">
            <w:pPr>
              <w:widowControl w:val="0"/>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027D21">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027D21">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027D21">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027D21">
            <w:pPr>
              <w:widowControl w:val="0"/>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027D21">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027D21">
      <w:pPr>
        <w:widowControl w:val="0"/>
        <w:ind w:left="567" w:right="566"/>
        <w:rPr>
          <w:rFonts w:ascii="GHEA Grapalat" w:hAnsi="GHEA Grapalat"/>
          <w:iCs/>
          <w:color w:val="000000"/>
        </w:rPr>
      </w:pPr>
    </w:p>
    <w:p w:rsidR="00BB28C8" w:rsidRPr="009F3DC7" w:rsidRDefault="00BB28C8" w:rsidP="00027D21">
      <w:pPr>
        <w:widowControl w:val="0"/>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027D21">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027D21">
      <w:pPr>
        <w:pStyle w:val="BodyTextIndent"/>
        <w:widowControl w:val="0"/>
        <w:spacing w:line="240" w:lineRule="auto"/>
        <w:ind w:left="567" w:right="566" w:firstLine="0"/>
        <w:jc w:val="center"/>
        <w:rPr>
          <w:rFonts w:ascii="GHEA Grapalat" w:hAnsi="GHEA Grapalat"/>
          <w:b/>
          <w:bCs/>
          <w:iCs/>
          <w:sz w:val="24"/>
          <w:szCs w:val="24"/>
        </w:rPr>
      </w:pPr>
    </w:p>
    <w:p w:rsidR="00BB28C8" w:rsidRPr="009F3DC7" w:rsidRDefault="00BB28C8" w:rsidP="00027D21">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027D21">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027D21">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027D21">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027D21">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9F3DC7">
        <w:rPr>
          <w:rFonts w:ascii="GHEA Grapalat" w:hAnsi="GHEA Grapalat"/>
          <w:color w:val="000000"/>
        </w:rPr>
        <w:t>_ ,</w:t>
      </w:r>
      <w:proofErr w:type="gramEnd"/>
      <w:r w:rsidRPr="009F3DC7">
        <w:rPr>
          <w:rFonts w:ascii="GHEA Grapalat" w:hAnsi="GHEA Grapalat"/>
          <w:color w:val="000000"/>
        </w:rPr>
        <w:t xml:space="preserve">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027D21">
      <w:pPr>
        <w:widowControl w:val="0"/>
        <w:tabs>
          <w:tab w:val="left" w:pos="6804"/>
          <w:tab w:val="left" w:pos="7938"/>
          <w:tab w:val="left" w:pos="8647"/>
          <w:tab w:val="left" w:pos="8789"/>
        </w:tabs>
        <w:ind w:firstLine="567"/>
        <w:jc w:val="both"/>
        <w:rPr>
          <w:rFonts w:ascii="GHEA Grapalat" w:hAnsi="GHEA Grapalat" w:cs="Sylfaen"/>
          <w:iCs/>
        </w:rPr>
      </w:pPr>
    </w:p>
    <w:p w:rsidR="00BB28C8" w:rsidRPr="009F3DC7" w:rsidRDefault="00BB28C8" w:rsidP="00027D21">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027D21">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027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027D21">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027D2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027D2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027D2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027D2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027D2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 xml:space="preserve">сумма, подлежащая уплате (тыс. </w:t>
            </w:r>
            <w:proofErr w:type="spellStart"/>
            <w:r w:rsidRPr="007347E7">
              <w:rPr>
                <w:rFonts w:ascii="GHEA Grapalat" w:hAnsi="GHEA Grapalat"/>
                <w:sz w:val="16"/>
                <w:szCs w:val="16"/>
              </w:rPr>
              <w:t>драмов</w:t>
            </w:r>
            <w:proofErr w:type="spellEnd"/>
            <w:r w:rsidRPr="007347E7">
              <w:rPr>
                <w:rFonts w:ascii="GHEA Grapalat" w:hAnsi="GHEA Grapalat"/>
                <w:sz w:val="16"/>
                <w:szCs w:val="16"/>
              </w:rPr>
              <w:t>)</w:t>
            </w:r>
          </w:p>
        </w:tc>
        <w:tc>
          <w:tcPr>
            <w:tcW w:w="876" w:type="dxa"/>
            <w:vMerge w:val="restart"/>
            <w:shd w:val="clear" w:color="auto" w:fill="auto"/>
            <w:vAlign w:val="center"/>
          </w:tcPr>
          <w:p w:rsidR="00BB28C8" w:rsidRPr="007347E7" w:rsidRDefault="00BB28C8" w:rsidP="00027D2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027D21">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027D2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027D2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027D2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027D2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027D2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027D2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027D2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027D21">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027D21">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027D2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027D2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027D21">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027D21">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027D21">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027D21">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027D2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027D21">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027D21">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rsidR="00BB28C8" w:rsidRPr="007347E7" w:rsidRDefault="00BB28C8" w:rsidP="00027D2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rsidR="00BB28C8" w:rsidRPr="007347E7" w:rsidRDefault="00BB28C8" w:rsidP="00027D2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rsidR="00BB28C8" w:rsidRPr="007347E7" w:rsidRDefault="00BB28C8" w:rsidP="00027D21">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rsidR="00BB28C8" w:rsidRPr="007347E7" w:rsidRDefault="00BB28C8" w:rsidP="00027D21">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rsidR="00BB28C8" w:rsidRPr="007347E7" w:rsidRDefault="00BB28C8" w:rsidP="00027D21">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rsidR="00BB28C8" w:rsidRPr="007347E7" w:rsidRDefault="00BB28C8" w:rsidP="00027D21">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rsidR="00BB28C8" w:rsidRPr="007347E7" w:rsidRDefault="00BB28C8" w:rsidP="00027D2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rsidR="00BB28C8" w:rsidRPr="007347E7" w:rsidRDefault="00BB28C8" w:rsidP="00027D21">
            <w:pPr>
              <w:pStyle w:val="NormalWeb"/>
              <w:widowControl w:val="0"/>
              <w:tabs>
                <w:tab w:val="left" w:pos="916"/>
              </w:tabs>
              <w:spacing w:before="0" w:beforeAutospacing="0" w:after="0" w:afterAutospacing="0"/>
              <w:jc w:val="center"/>
              <w:rPr>
                <w:rFonts w:ascii="GHEA Grapalat" w:hAnsi="GHEA Grapalat"/>
                <w:sz w:val="16"/>
                <w:szCs w:val="16"/>
              </w:rPr>
            </w:pPr>
          </w:p>
        </w:tc>
      </w:tr>
    </w:tbl>
    <w:p w:rsidR="00BB28C8" w:rsidRPr="007347E7" w:rsidRDefault="00BB28C8" w:rsidP="00027D21">
      <w:pPr>
        <w:widowControl w:val="0"/>
        <w:ind w:firstLine="567"/>
        <w:jc w:val="both"/>
        <w:rPr>
          <w:rFonts w:ascii="GHEA Grapalat" w:hAnsi="GHEA Grapalat" w:cs="Arial"/>
          <w:iCs/>
          <w:color w:val="000000"/>
          <w:lang w:val="en-US"/>
        </w:rPr>
      </w:pPr>
    </w:p>
    <w:p w:rsidR="00BB28C8" w:rsidRPr="009F3DC7" w:rsidRDefault="00BB28C8" w:rsidP="00027D21">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027D21">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027D21">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027D21">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027D21">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027D21">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027D21">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027D21">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027D21">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027D21">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027D21">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027D21">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027D21">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027D21">
            <w:pPr>
              <w:widowControl w:val="0"/>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027D21">
      <w:pPr>
        <w:widowControl w:val="0"/>
        <w:ind w:firstLine="567"/>
        <w:jc w:val="center"/>
        <w:rPr>
          <w:rFonts w:ascii="GHEA Grapalat" w:hAnsi="GHEA Grapalat" w:cs="Sylfaen"/>
          <w:b/>
        </w:rPr>
      </w:pPr>
    </w:p>
    <w:p w:rsidR="00BB28C8" w:rsidRDefault="00BB28C8" w:rsidP="00027D21">
      <w:pPr>
        <w:rPr>
          <w:rFonts w:ascii="GHEA Grapalat" w:hAnsi="GHEA Grapalat" w:cs="Sylfaen"/>
          <w:b/>
        </w:rPr>
      </w:pPr>
      <w:r>
        <w:rPr>
          <w:rFonts w:ascii="GHEA Grapalat" w:hAnsi="GHEA Grapalat" w:cs="Sylfaen"/>
          <w:b/>
        </w:rPr>
        <w:br w:type="page"/>
      </w:r>
    </w:p>
    <w:p w:rsidR="00BB28C8" w:rsidRPr="009F3DC7" w:rsidRDefault="00BB28C8" w:rsidP="00027D21">
      <w:pPr>
        <w:widowControl w:val="0"/>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027D21">
      <w:pPr>
        <w:widowControl w:val="0"/>
        <w:ind w:firstLine="567"/>
        <w:jc w:val="right"/>
        <w:rPr>
          <w:rFonts w:ascii="GHEA Grapalat" w:hAnsi="GHEA Grapalat" w:cs="Arial"/>
          <w:i/>
        </w:rPr>
      </w:pPr>
      <w:r w:rsidRPr="009F3DC7">
        <w:rPr>
          <w:rFonts w:ascii="GHEA Grapalat" w:hAnsi="GHEA Grapalat"/>
          <w:i/>
        </w:rPr>
        <w:t>к Договору под кодом</w:t>
      </w:r>
      <w:r w:rsidR="0069583B" w:rsidRPr="0069583B">
        <w:rPr>
          <w:rFonts w:ascii="GHEA Grapalat" w:hAnsi="GHEA Grapalat"/>
          <w:b/>
        </w:rPr>
        <w:t xml:space="preserve"> </w:t>
      </w:r>
      <w:r w:rsidR="00AF6581">
        <w:rPr>
          <w:rFonts w:ascii="GHEA Grapalat" w:hAnsi="GHEA Grapalat" w:cs="Sylfaen"/>
          <w:i/>
          <w:color w:val="222222"/>
          <w:shd w:val="clear" w:color="auto" w:fill="FFFFFF"/>
        </w:rPr>
        <w:t>ԴՊՐ</w:t>
      </w:r>
      <w:r w:rsidR="00AF6581">
        <w:rPr>
          <w:rFonts w:ascii="GHEA Grapalat" w:hAnsi="GHEA Grapalat" w:cs="Arial"/>
          <w:i/>
          <w:color w:val="222222"/>
          <w:shd w:val="clear" w:color="auto" w:fill="FFFFFF"/>
          <w:lang w:val="af-ZA"/>
        </w:rPr>
        <w:t xml:space="preserve"> </w:t>
      </w:r>
      <w:r w:rsidR="00AF6581">
        <w:rPr>
          <w:rFonts w:ascii="GHEA Grapalat" w:hAnsi="GHEA Grapalat" w:cs="Sylfaen"/>
          <w:i/>
          <w:color w:val="222222"/>
          <w:shd w:val="clear" w:color="auto" w:fill="FFFFFF"/>
        </w:rPr>
        <w:t>ԹԻՎ</w:t>
      </w:r>
      <w:r w:rsidR="00AF6581">
        <w:rPr>
          <w:rFonts w:ascii="GHEA Grapalat" w:hAnsi="GHEA Grapalat" w:cs="Arial"/>
          <w:i/>
          <w:color w:val="222222"/>
          <w:shd w:val="clear" w:color="auto" w:fill="FFFFFF"/>
          <w:lang w:val="af-ZA"/>
        </w:rPr>
        <w:t xml:space="preserve"> 145-</w:t>
      </w:r>
      <w:r w:rsidR="00AF6581">
        <w:rPr>
          <w:rFonts w:ascii="GHEA Grapalat" w:hAnsi="GHEA Grapalat" w:cs="Sylfaen"/>
          <w:i/>
          <w:color w:val="222222"/>
          <w:shd w:val="clear" w:color="auto" w:fill="FFFFFF"/>
        </w:rPr>
        <w:t>ԳՀԱՇՁԲ</w:t>
      </w:r>
      <w:r w:rsidR="00AF6581">
        <w:rPr>
          <w:rFonts w:ascii="GHEA Grapalat" w:hAnsi="GHEA Grapalat" w:cs="Arial"/>
          <w:i/>
          <w:color w:val="222222"/>
          <w:shd w:val="clear" w:color="auto" w:fill="FFFFFF"/>
          <w:lang w:val="af-ZA"/>
        </w:rPr>
        <w:t>-21/0</w:t>
      </w:r>
      <w:r w:rsidR="00527604">
        <w:rPr>
          <w:rFonts w:ascii="GHEA Grapalat" w:hAnsi="GHEA Grapalat" w:cs="Arial"/>
          <w:i/>
          <w:color w:val="222222"/>
          <w:shd w:val="clear" w:color="auto" w:fill="FFFFFF"/>
          <w:lang w:val="af-ZA"/>
        </w:rPr>
        <w:t>2</w:t>
      </w:r>
      <w:r w:rsidRPr="0069012D">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proofErr w:type="gramStart"/>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proofErr w:type="gramEnd"/>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027D21">
      <w:pPr>
        <w:widowControl w:val="0"/>
        <w:jc w:val="center"/>
        <w:rPr>
          <w:rFonts w:ascii="GHEA Grapalat" w:hAnsi="GHEA Grapalat" w:cs="Sylfaen"/>
        </w:rPr>
      </w:pPr>
    </w:p>
    <w:p w:rsidR="00BB28C8" w:rsidRPr="008A435E" w:rsidRDefault="00BB28C8" w:rsidP="00027D21">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027D21">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027D21">
      <w:pPr>
        <w:widowControl w:val="0"/>
        <w:tabs>
          <w:tab w:val="left" w:pos="360"/>
          <w:tab w:val="left" w:pos="540"/>
        </w:tabs>
        <w:ind w:firstLine="567"/>
        <w:jc w:val="both"/>
        <w:rPr>
          <w:rFonts w:ascii="GHEA Grapalat" w:hAnsi="GHEA Grapalat"/>
        </w:rPr>
      </w:pPr>
    </w:p>
    <w:p w:rsidR="00BB28C8" w:rsidRPr="0086243C" w:rsidRDefault="00BB28C8" w:rsidP="00027D21">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027D21">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027D21">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027D21">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027D21">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027D21">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027D21">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027D21">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027D21">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027D21">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027D21">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027D21">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027D21">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027D21">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027D21">
            <w:pPr>
              <w:widowControl w:val="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027D21">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027D21">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027D21">
            <w:pPr>
              <w:widowControl w:val="0"/>
              <w:rPr>
                <w:rFonts w:ascii="GHEA Grapalat" w:hAnsi="GHEA Grapalat" w:cs="Sylfaen"/>
                <w:sz w:val="16"/>
                <w:szCs w:val="16"/>
              </w:rPr>
            </w:pPr>
          </w:p>
        </w:tc>
      </w:tr>
    </w:tbl>
    <w:p w:rsidR="00BB28C8" w:rsidRPr="009F3DC7" w:rsidRDefault="00BB28C8" w:rsidP="00027D21">
      <w:pPr>
        <w:widowControl w:val="0"/>
        <w:tabs>
          <w:tab w:val="left" w:pos="360"/>
          <w:tab w:val="left" w:pos="540"/>
        </w:tabs>
        <w:ind w:firstLine="567"/>
        <w:jc w:val="both"/>
        <w:rPr>
          <w:rFonts w:ascii="GHEA Grapalat" w:hAnsi="GHEA Grapalat" w:cs="Sylfaen"/>
        </w:rPr>
      </w:pPr>
    </w:p>
    <w:p w:rsidR="00BB28C8" w:rsidRPr="00E02682" w:rsidRDefault="00BB28C8" w:rsidP="00027D21">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027D21" w:rsidRPr="00E02682" w:rsidRDefault="00027D21" w:rsidP="00027D21">
      <w:pPr>
        <w:widowControl w:val="0"/>
        <w:tabs>
          <w:tab w:val="left" w:pos="360"/>
          <w:tab w:val="left" w:pos="540"/>
        </w:tabs>
        <w:ind w:firstLine="567"/>
        <w:jc w:val="both"/>
        <w:rPr>
          <w:rFonts w:ascii="GHEA Grapalat" w:hAnsi="GHEA Grapalat"/>
        </w:rPr>
      </w:pPr>
    </w:p>
    <w:p w:rsidR="00BB28C8" w:rsidRPr="009F3DC7" w:rsidRDefault="00BB28C8" w:rsidP="00027D21">
      <w:pPr>
        <w:widowControl w:val="0"/>
        <w:jc w:val="center"/>
        <w:rPr>
          <w:rFonts w:ascii="GHEA Grapalat" w:hAnsi="GHEA Grapalat" w:cs="Sylfaen"/>
        </w:rPr>
      </w:pPr>
      <w:r w:rsidRPr="009F3DC7">
        <w:rPr>
          <w:rFonts w:ascii="GHEA Grapalat" w:hAnsi="GHEA Grapalat"/>
        </w:rPr>
        <w:t>СТОРОНЫ</w:t>
      </w:r>
    </w:p>
    <w:p w:rsidR="00BB28C8" w:rsidRPr="009F3DC7" w:rsidRDefault="00BB28C8" w:rsidP="00027D21">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027D21">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027D21">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027D21">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027D21">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027D21">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027D2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027D21">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027D2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027D21">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027D21">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027D21">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027D2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027D21">
      <w:pPr>
        <w:widowControl w:val="0"/>
        <w:tabs>
          <w:tab w:val="left" w:pos="360"/>
          <w:tab w:val="left" w:pos="540"/>
        </w:tabs>
        <w:jc w:val="center"/>
        <w:rPr>
          <w:rFonts w:ascii="GHEA Grapalat" w:hAnsi="GHEA Grapalat" w:cs="Sylfaen"/>
          <w:b/>
          <w:bCs/>
        </w:rPr>
      </w:pPr>
    </w:p>
    <w:p w:rsidR="00BB28C8" w:rsidRPr="009F3DC7" w:rsidRDefault="00BB28C8" w:rsidP="00027D21">
      <w:pPr>
        <w:pStyle w:val="norm"/>
        <w:widowControl w:val="0"/>
        <w:spacing w:line="240" w:lineRule="auto"/>
        <w:ind w:firstLine="567"/>
        <w:jc w:val="center"/>
        <w:rPr>
          <w:rFonts w:ascii="GHEA Grapalat" w:hAnsi="GHEA Grapalat"/>
          <w:b/>
          <w:sz w:val="24"/>
          <w:szCs w:val="24"/>
        </w:rPr>
      </w:pPr>
    </w:p>
    <w:p w:rsidR="008D352C" w:rsidRPr="00B138F3" w:rsidRDefault="008D352C" w:rsidP="00027D21">
      <w:pPr>
        <w:widowControl w:val="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3B8C" w:rsidRDefault="00733B8C">
      <w:r>
        <w:separator/>
      </w:r>
    </w:p>
  </w:endnote>
  <w:endnote w:type="continuationSeparator" w:id="0">
    <w:p w:rsidR="00733B8C" w:rsidRDefault="00733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03841"/>
      <w:docPartObj>
        <w:docPartGallery w:val="Page Numbers (Bottom of Page)"/>
        <w:docPartUnique/>
      </w:docPartObj>
    </w:sdtPr>
    <w:sdtEndPr>
      <w:rPr>
        <w:rFonts w:ascii="GHEA Grapalat" w:hAnsi="GHEA Grapalat"/>
        <w:sz w:val="24"/>
        <w:szCs w:val="24"/>
      </w:rPr>
    </w:sdtEndPr>
    <w:sdtContent>
      <w:p w:rsidR="00AC6E9C" w:rsidRPr="003E450C" w:rsidRDefault="00AC6E9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111B9B">
          <w:rPr>
            <w:rFonts w:ascii="GHEA Grapalat" w:hAnsi="GHEA Grapalat"/>
            <w:noProof/>
            <w:sz w:val="24"/>
            <w:szCs w:val="24"/>
          </w:rPr>
          <w:t>52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3B8C" w:rsidRDefault="00733B8C">
      <w:r>
        <w:separator/>
      </w:r>
    </w:p>
  </w:footnote>
  <w:footnote w:type="continuationSeparator" w:id="0">
    <w:p w:rsidR="00733B8C" w:rsidRDefault="00733B8C">
      <w:r>
        <w:continuationSeparator/>
      </w:r>
    </w:p>
  </w:footnote>
  <w:footnote w:id="1">
    <w:p w:rsidR="00AC6E9C" w:rsidRPr="005C6670" w:rsidRDefault="00AC6E9C" w:rsidP="007662A7">
      <w:pPr>
        <w:pStyle w:val="FootnoteText"/>
        <w:jc w:val="both"/>
        <w:rPr>
          <w:rFonts w:asciiTheme="minorHAnsi" w:hAnsiTheme="minorHAnsi"/>
        </w:rPr>
      </w:pPr>
      <w:r w:rsidRPr="005C6670">
        <w:rPr>
          <w:rFonts w:asciiTheme="minorHAnsi" w:hAnsiTheme="minorHAnsi"/>
        </w:rPr>
        <w:t xml:space="preserve">5.1 </w:t>
      </w:r>
      <w:r w:rsidRPr="005C6670">
        <w:rPr>
          <w:rFonts w:ascii="GHEA Grapalat" w:hAnsi="GHEA Grapalat"/>
          <w:i/>
        </w:rPr>
        <w:t>Если цена работы,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rsidR="00AC6E9C" w:rsidRPr="005C6670" w:rsidRDefault="00AC6E9C" w:rsidP="00FC69A8">
      <w:pPr>
        <w:pStyle w:val="FootnoteText"/>
        <w:jc w:val="both"/>
        <w:rPr>
          <w:rFonts w:asciiTheme="minorHAnsi" w:hAnsiTheme="minorHAnsi"/>
        </w:rPr>
      </w:pPr>
    </w:p>
    <w:p w:rsidR="00AC6E9C" w:rsidRPr="00CD6B60" w:rsidRDefault="00AC6E9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AC6E9C" w:rsidRPr="00CD6B60" w:rsidRDefault="00AC6E9C"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proofErr w:type="gramStart"/>
      <w:r w:rsidRPr="00CD6B60">
        <w:rPr>
          <w:rFonts w:ascii="GHEA Grapalat" w:hAnsi="GHEA Grapalat"/>
          <w:i/>
          <w:sz w:val="20"/>
          <w:szCs w:val="20"/>
        </w:rPr>
        <w:t>процедуру.Разъяснение</w:t>
      </w:r>
      <w:proofErr w:type="spellEnd"/>
      <w:proofErr w:type="gram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AC6E9C" w:rsidRPr="002E4BC5" w:rsidRDefault="00AC6E9C"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w:t>
      </w:r>
      <w:proofErr w:type="gramStart"/>
      <w:r w:rsidRPr="00CD6B60">
        <w:rPr>
          <w:rFonts w:ascii="GHEA Grapalat" w:hAnsi="GHEA Grapalat"/>
          <w:i/>
          <w:sz w:val="20"/>
          <w:szCs w:val="20"/>
        </w:rPr>
        <w:t>4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C6E9C" w:rsidRPr="003F2273" w:rsidRDefault="00AC6E9C"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2">
    <w:p w:rsidR="00AC6E9C" w:rsidRDefault="00AC6E9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AC6E9C" w:rsidRPr="00831D6D" w:rsidRDefault="00AC6E9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w:t>
      </w:r>
      <w:r w:rsidRPr="00831D6D">
        <w:rPr>
          <w:rFonts w:ascii="GHEA Grapalat" w:hAnsi="GHEA Grapalat"/>
          <w:i/>
          <w:sz w:val="20"/>
          <w:szCs w:val="20"/>
        </w:rPr>
        <w:t xml:space="preserve">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proofErr w:type="gramStart"/>
      <w:r w:rsidRPr="00831D6D">
        <w:rPr>
          <w:rFonts w:ascii="GHEA Grapalat" w:hAnsi="GHEA Grapalat"/>
          <w:i/>
          <w:sz w:val="20"/>
          <w:szCs w:val="20"/>
        </w:rPr>
        <w:t>драмов</w:t>
      </w:r>
      <w:proofErr w:type="spellEnd"/>
      <w:r w:rsidRPr="00831D6D">
        <w:rPr>
          <w:rFonts w:ascii="GHEA Grapalat" w:hAnsi="GHEA Grapalat"/>
          <w:i/>
          <w:sz w:val="20"/>
          <w:szCs w:val="20"/>
        </w:rPr>
        <w:t xml:space="preserve">  РА</w:t>
      </w:r>
      <w:proofErr w:type="gramEnd"/>
      <w:r w:rsidRPr="00831D6D">
        <w:rPr>
          <w:rFonts w:ascii="GHEA Grapalat" w:hAnsi="GHEA Grapalat"/>
          <w:i/>
          <w:sz w:val="20"/>
          <w:szCs w:val="20"/>
        </w:rPr>
        <w:t xml:space="preserve"> и для полного выполнения заключаемого договора в дальнейшем также потребуются финансовые средства,</w:t>
      </w:r>
    </w:p>
    <w:p w:rsidR="00AC6E9C" w:rsidRPr="00831D6D" w:rsidRDefault="00AC6E9C"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sidRPr="00831D6D">
        <w:rPr>
          <w:rFonts w:ascii="GHEA Grapalat" w:hAnsi="GHEA Grapalat"/>
          <w:i/>
          <w:sz w:val="20"/>
          <w:szCs w:val="20"/>
        </w:rPr>
        <w:t xml:space="preserve">цена закупаемой работы по заявке на закупку в рамках данной процедуры не превышает 25 млн. </w:t>
      </w:r>
      <w:proofErr w:type="spellStart"/>
      <w:r w:rsidRPr="00831D6D">
        <w:rPr>
          <w:rFonts w:ascii="GHEA Grapalat" w:hAnsi="GHEA Grapalat"/>
          <w:i/>
          <w:sz w:val="20"/>
          <w:szCs w:val="20"/>
        </w:rPr>
        <w:t>драмов</w:t>
      </w:r>
      <w:proofErr w:type="spellEnd"/>
      <w:r w:rsidRPr="00831D6D">
        <w:rPr>
          <w:rFonts w:ascii="GHEA Grapalat" w:hAnsi="GHEA Grapalat"/>
          <w:i/>
          <w:sz w:val="20"/>
          <w:szCs w:val="20"/>
        </w:rPr>
        <w:t xml:space="preserve"> РА</w:t>
      </w:r>
    </w:p>
  </w:footnote>
  <w:footnote w:id="3">
    <w:p w:rsidR="00AC6E9C" w:rsidRPr="00D3436F" w:rsidRDefault="00AC6E9C"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AC6E9C" w:rsidRPr="000811C1" w:rsidRDefault="00AC6E9C">
      <w:pPr>
        <w:pStyle w:val="FootnoteText"/>
        <w:rPr>
          <w:rFonts w:asciiTheme="minorHAnsi" w:hAnsiTheme="minorHAnsi"/>
        </w:rPr>
      </w:pPr>
    </w:p>
  </w:footnote>
  <w:footnote w:id="4">
    <w:p w:rsidR="00AC6E9C" w:rsidRPr="00810F23" w:rsidRDefault="00AC6E9C">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5">
    <w:p w:rsidR="00AC6E9C" w:rsidRPr="008842CE" w:rsidRDefault="00AC6E9C"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C6E9C" w:rsidRPr="000811C1" w:rsidRDefault="00AC6E9C">
      <w:pPr>
        <w:pStyle w:val="FootnoteText"/>
        <w:rPr>
          <w:lang w:val="af-ZA"/>
        </w:rPr>
      </w:pPr>
    </w:p>
  </w:footnote>
  <w:footnote w:id="6">
    <w:p w:rsidR="00AC6E9C" w:rsidRPr="00511966" w:rsidRDefault="00AC6E9C" w:rsidP="00C67FAB">
      <w:pPr>
        <w:pStyle w:val="FootnoteText"/>
        <w:jc w:val="both"/>
        <w:rPr>
          <w:rFonts w:ascii="GHEA Grapalat" w:hAnsi="GHEA Grapalat"/>
          <w:i/>
        </w:rPr>
      </w:pPr>
      <w:r w:rsidRPr="000D07A9">
        <w:rPr>
          <w:rStyle w:val="FootnoteReference"/>
        </w:rPr>
        <w:t>13</w:t>
      </w:r>
      <w:r w:rsidRPr="000D07A9">
        <w:rPr>
          <w:rFonts w:ascii="GHEA Grapalat" w:hAnsi="GHEA Grapalat"/>
          <w:i/>
        </w:rPr>
        <w:t xml:space="preserve"> Если цена закупаемой по заявке на закупку работы не превышает 25 млн. </w:t>
      </w:r>
      <w:proofErr w:type="spellStart"/>
      <w:r w:rsidRPr="000D07A9">
        <w:rPr>
          <w:rFonts w:ascii="GHEA Grapalat" w:hAnsi="GHEA Grapalat"/>
          <w:i/>
        </w:rPr>
        <w:t>драмов</w:t>
      </w:r>
      <w:proofErr w:type="spellEnd"/>
      <w:r w:rsidRPr="000D07A9">
        <w:rPr>
          <w:rFonts w:ascii="GHEA Grapalat" w:hAnsi="GHEA Grapalat"/>
          <w:i/>
        </w:rPr>
        <w:t xml:space="preserve"> РА, то слова </w:t>
      </w:r>
      <w:r w:rsidRPr="000D07A9">
        <w:rPr>
          <w:rFonts w:ascii="GHEA Grapalat" w:hAnsi="GHEA Grapalat" w:cs="Times Armenian"/>
          <w:i/>
        </w:rPr>
        <w:t>”</w:t>
      </w:r>
      <w:r w:rsidRPr="000D07A9">
        <w:rPr>
          <w:rFonts w:ascii="GHEA Grapalat" w:hAnsi="GHEA Grapalat"/>
          <w:i/>
        </w:rPr>
        <w:t>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sidRPr="000D07A9">
        <w:rPr>
          <w:rFonts w:ascii="GHEA Grapalat" w:hAnsi="GHEA Grapalat" w:cs="Sylfaen"/>
          <w:i/>
          <w:sz w:val="16"/>
          <w:szCs w:val="16"/>
        </w:rPr>
        <w:t xml:space="preserve">”, а </w:t>
      </w:r>
      <w:r w:rsidRPr="000D07A9">
        <w:rPr>
          <w:rFonts w:ascii="GHEA Grapalat" w:hAnsi="GHEA Grapalat"/>
          <w:i/>
        </w:rPr>
        <w:t>число "90", указанное в абзаце 3, заменяется числом " 20"</w:t>
      </w:r>
      <w:r w:rsidRPr="000D07A9">
        <w:rPr>
          <w:rFonts w:ascii="GHEA Grapalat" w:hAnsi="GHEA Grapalat" w:cs="Sylfaen"/>
          <w:i/>
          <w:sz w:val="16"/>
          <w:szCs w:val="16"/>
        </w:rPr>
        <w:t>.</w:t>
      </w:r>
    </w:p>
  </w:footnote>
  <w:footnote w:id="7">
    <w:p w:rsidR="00AC6E9C" w:rsidRPr="00A31673" w:rsidRDefault="00AC6E9C">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rsidR="00AC6E9C" w:rsidRPr="00810F23" w:rsidRDefault="00AC6E9C"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AC6E9C" w:rsidRPr="005F2C25" w:rsidRDefault="00AC6E9C">
      <w:pPr>
        <w:pStyle w:val="FootnoteText"/>
        <w:rPr>
          <w:rFonts w:ascii="Times New Roman" w:hAnsi="Times New Roman"/>
        </w:rPr>
      </w:pPr>
    </w:p>
  </w:footnote>
  <w:footnote w:id="9">
    <w:p w:rsidR="00AC6E9C" w:rsidRDefault="00AC6E9C" w:rsidP="006B3E56">
      <w:pPr>
        <w:jc w:val="both"/>
      </w:pPr>
    </w:p>
    <w:p w:rsidR="00AC6E9C" w:rsidRPr="00FC561F" w:rsidRDefault="00AC6E9C" w:rsidP="00D15F26">
      <w:pPr>
        <w:pStyle w:val="FootnoteText"/>
        <w:jc w:val="both"/>
        <w:rPr>
          <w:rFonts w:ascii="GHEA Grapalat" w:hAnsi="GHEA Grapalat"/>
          <w:i/>
        </w:rPr>
      </w:pPr>
      <w:r w:rsidRPr="00FC561F">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FC561F">
        <w:rPr>
          <w:rFonts w:ascii="GHEA Grapalat" w:hAnsi="GHEA Grapalat"/>
          <w:i/>
        </w:rPr>
        <w:t>Fitch</w:t>
      </w:r>
      <w:proofErr w:type="spellEnd"/>
      <w:r w:rsidRPr="00FC561F">
        <w:rPr>
          <w:rFonts w:ascii="GHEA Grapalat" w:hAnsi="GHEA Grapalat"/>
          <w:i/>
        </w:rPr>
        <w:t xml:space="preserve">, </w:t>
      </w:r>
      <w:proofErr w:type="spellStart"/>
      <w:r w:rsidRPr="00FC561F">
        <w:rPr>
          <w:rFonts w:ascii="GHEA Grapalat" w:hAnsi="GHEA Grapalat"/>
          <w:i/>
        </w:rPr>
        <w:t>Moodys</w:t>
      </w:r>
      <w:proofErr w:type="spellEnd"/>
      <w:r w:rsidRPr="00FC561F">
        <w:rPr>
          <w:rFonts w:ascii="GHEA Grapalat" w:hAnsi="GHEA Grapalat"/>
          <w:i/>
        </w:rPr>
        <w:t xml:space="preserve">, </w:t>
      </w:r>
      <w:proofErr w:type="spellStart"/>
      <w:r w:rsidRPr="00FC561F">
        <w:rPr>
          <w:rFonts w:ascii="GHEA Grapalat" w:hAnsi="GHEA Grapalat"/>
          <w:i/>
        </w:rPr>
        <w:t>Standard</w:t>
      </w:r>
      <w:proofErr w:type="spellEnd"/>
      <w:r w:rsidRPr="00FC561F">
        <w:rPr>
          <w:rFonts w:ascii="GHEA Grapalat" w:hAnsi="GHEA Grapalat"/>
          <w:i/>
        </w:rPr>
        <w:t xml:space="preserve"> &amp; </w:t>
      </w:r>
      <w:proofErr w:type="spellStart"/>
      <w:r w:rsidRPr="00FC561F">
        <w:rPr>
          <w:rFonts w:ascii="GHEA Grapalat" w:hAnsi="GHEA Grapalat"/>
          <w:i/>
        </w:rPr>
        <w:t>Poor's</w:t>
      </w:r>
      <w:proofErr w:type="spellEnd"/>
      <w:r w:rsidRPr="00FC561F">
        <w:rPr>
          <w:rFonts w:ascii="GHEA Grapalat" w:hAnsi="GHEA Grapalat"/>
          <w:i/>
        </w:rPr>
        <w:t>) как минимум в размере суверенного рейтинга Республики Армения". При этом отмечается и размер рейтинга</w:t>
      </w:r>
    </w:p>
    <w:p w:rsidR="00AC6E9C" w:rsidRPr="00FC561F" w:rsidRDefault="00AC6E9C" w:rsidP="006B3E56">
      <w:pPr>
        <w:jc w:val="both"/>
        <w:rPr>
          <w:rFonts w:ascii="GHEA Grapalat" w:hAnsi="GHEA Grapalat"/>
          <w:i/>
          <w:sz w:val="20"/>
          <w:szCs w:val="20"/>
        </w:rPr>
      </w:pPr>
    </w:p>
    <w:p w:rsidR="00AC6E9C" w:rsidRDefault="00AC6E9C"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C6E9C" w:rsidRDefault="00AC6E9C" w:rsidP="006B3E56">
      <w:pPr>
        <w:pStyle w:val="FootnoteText"/>
        <w:rPr>
          <w:rFonts w:asciiTheme="minorHAnsi" w:hAnsiTheme="minorHAnsi"/>
          <w:lang w:val="af-ZA"/>
        </w:rPr>
      </w:pPr>
    </w:p>
  </w:footnote>
  <w:footnote w:id="10">
    <w:p w:rsidR="00AC6E9C" w:rsidRPr="00990559" w:rsidRDefault="00AC6E9C">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1">
    <w:p w:rsidR="00AC6E9C" w:rsidRPr="00A25D1B" w:rsidRDefault="00AC6E9C"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rsidR="00AC6E9C" w:rsidRPr="00DC619D" w:rsidRDefault="00AC6E9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3">
    <w:p w:rsidR="00AC6E9C" w:rsidRPr="00D3436F" w:rsidRDefault="00AC6E9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AC6E9C" w:rsidRPr="00D3436F" w:rsidRDefault="00AC6E9C">
      <w:pPr>
        <w:pStyle w:val="FootnoteText"/>
        <w:rPr>
          <w:lang w:val="es-ES"/>
        </w:rPr>
      </w:pPr>
    </w:p>
  </w:footnote>
  <w:footnote w:id="14">
    <w:p w:rsidR="00AC6E9C" w:rsidRPr="008842CE" w:rsidRDefault="00AC6E9C" w:rsidP="00653217">
      <w:pPr>
        <w:pStyle w:val="FootnoteText"/>
        <w:jc w:val="both"/>
      </w:pPr>
    </w:p>
  </w:footnote>
  <w:footnote w:id="15">
    <w:p w:rsidR="00AC6E9C" w:rsidRPr="008842CE" w:rsidRDefault="00AC6E9C" w:rsidP="00653217">
      <w:pPr>
        <w:pStyle w:val="FootnoteText"/>
        <w:jc w:val="both"/>
      </w:pPr>
    </w:p>
  </w:footnote>
  <w:footnote w:id="16">
    <w:p w:rsidR="00AC6E9C" w:rsidRPr="00124BE9" w:rsidRDefault="00AC6E9C"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AC6E9C" w:rsidRPr="00124BE9" w:rsidRDefault="00AC6E9C" w:rsidP="00BB28C8">
      <w:pPr>
        <w:pStyle w:val="FootnoteText"/>
        <w:widowControl w:val="0"/>
        <w:jc w:val="both"/>
        <w:rPr>
          <w:rFonts w:ascii="GHEA Grapalat" w:hAnsi="GHEA Grapalat"/>
          <w:lang w:val="hy-AM"/>
        </w:rPr>
      </w:pPr>
    </w:p>
  </w:footnote>
  <w:footnote w:id="17">
    <w:p w:rsidR="00AC6E9C" w:rsidRPr="00124BE9" w:rsidRDefault="00AC6E9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8">
    <w:p w:rsidR="00AC6E9C" w:rsidRPr="00124BE9" w:rsidRDefault="00AC6E9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AC6E9C" w:rsidRPr="00124BE9" w:rsidRDefault="00AC6E9C" w:rsidP="00BB28C8">
      <w:pPr>
        <w:pStyle w:val="FootnoteText"/>
        <w:widowControl w:val="0"/>
        <w:jc w:val="both"/>
        <w:rPr>
          <w:rFonts w:ascii="GHEA Grapalat" w:hAnsi="GHEA Grapalat"/>
          <w:lang w:val="hy-AM"/>
        </w:rPr>
      </w:pPr>
    </w:p>
  </w:footnote>
  <w:footnote w:id="19">
    <w:p w:rsidR="00AC6E9C" w:rsidRPr="00124BE9" w:rsidRDefault="00AC6E9C" w:rsidP="00BB28C8">
      <w:pPr>
        <w:pStyle w:val="FootnoteText"/>
        <w:widowControl w:val="0"/>
        <w:jc w:val="both"/>
        <w:rPr>
          <w:rFonts w:ascii="GHEA Grapalat" w:hAnsi="GHEA Grapalat"/>
          <w:lang w:val="hy-AM"/>
        </w:rPr>
      </w:pPr>
      <w:r>
        <w:rPr>
          <w:rStyle w:val="FootnoteReference"/>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xml:space="preserve">) </w:t>
      </w:r>
      <w:proofErr w:type="spellStart"/>
      <w:r w:rsidRPr="00124BE9">
        <w:rPr>
          <w:rFonts w:ascii="GHEA Grapalat" w:hAnsi="GHEA Grapalat"/>
          <w:i/>
        </w:rPr>
        <w:t>драмов</w:t>
      </w:r>
      <w:proofErr w:type="spellEnd"/>
      <w:r w:rsidRPr="00124BE9">
        <w:rPr>
          <w:rFonts w:ascii="GHEA Grapalat" w:hAnsi="GHEA Grapalat"/>
          <w:i/>
        </w:rPr>
        <w:t xml:space="preserve"> РА составляют НДС".</w:t>
      </w:r>
    </w:p>
  </w:footnote>
  <w:footnote w:id="20">
    <w:p w:rsidR="00AC6E9C" w:rsidRPr="00124BE9" w:rsidRDefault="00AC6E9C" w:rsidP="00BB28C8">
      <w:pPr>
        <w:pStyle w:val="FootnoteText"/>
        <w:widowControl w:val="0"/>
        <w:jc w:val="both"/>
        <w:rPr>
          <w:rFonts w:ascii="GHEA Grapalat" w:hAnsi="GHEA Grapalat"/>
          <w:lang w:val="hy-AM"/>
        </w:rPr>
      </w:pPr>
      <w:r>
        <w:rPr>
          <w:rStyle w:val="FootnoteReference"/>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1">
    <w:p w:rsidR="00AC6E9C" w:rsidRPr="00AC7DC5" w:rsidRDefault="00AC6E9C"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AC6E9C" w:rsidRPr="00552088" w:rsidRDefault="00AC6E9C"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C6E9C" w:rsidRPr="004078D0" w:rsidRDefault="00AC6E9C" w:rsidP="00BB28C8">
      <w:pPr>
        <w:pStyle w:val="FootnoteText"/>
        <w:widowControl w:val="0"/>
        <w:jc w:val="both"/>
        <w:rPr>
          <w:rFonts w:ascii="GHEA Grapalat" w:hAnsi="GHEA Grapalat"/>
          <w:sz w:val="2"/>
          <w:szCs w:val="2"/>
          <w:lang w:val="hy-AM"/>
        </w:rPr>
      </w:pPr>
    </w:p>
    <w:p w:rsidR="00AC6E9C" w:rsidRPr="004078D0" w:rsidRDefault="00AC6E9C" w:rsidP="00BB28C8">
      <w:pPr>
        <w:pStyle w:val="FootnoteText"/>
        <w:widowControl w:val="0"/>
        <w:jc w:val="both"/>
        <w:rPr>
          <w:rFonts w:ascii="GHEA Grapalat" w:hAnsi="GHEA Grapalat"/>
          <w:sz w:val="2"/>
          <w:szCs w:val="2"/>
          <w:lang w:val="hy-AM"/>
        </w:rPr>
      </w:pPr>
    </w:p>
  </w:footnote>
  <w:footnote w:id="22">
    <w:p w:rsidR="00AC6E9C" w:rsidRPr="00124BE9" w:rsidRDefault="00AC6E9C" w:rsidP="00BB28C8">
      <w:pPr>
        <w:pStyle w:val="FootnoteText"/>
        <w:widowControl w:val="0"/>
        <w:jc w:val="both"/>
        <w:rPr>
          <w:rFonts w:ascii="GHEA Grapalat" w:hAnsi="GHEA Grapalat"/>
          <w:lang w:val="hy-AM"/>
        </w:rPr>
      </w:pPr>
      <w:r>
        <w:rPr>
          <w:rStyle w:val="FootnoteReference"/>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3">
    <w:p w:rsidR="00AC6E9C" w:rsidRPr="00124BE9" w:rsidRDefault="00AC6E9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4">
    <w:p w:rsidR="00AC6E9C" w:rsidRPr="00124BE9" w:rsidRDefault="00AC6E9C"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C6E9C" w:rsidRPr="001C4E24" w:rsidRDefault="00AC6E9C" w:rsidP="00BB28C8">
      <w:pPr>
        <w:pStyle w:val="FootnoteText"/>
        <w:rPr>
          <w:lang w:val="hy-AM"/>
        </w:rPr>
      </w:pPr>
    </w:p>
  </w:footnote>
  <w:footnote w:id="25">
    <w:p w:rsidR="00AC6E9C" w:rsidRPr="00124BE9" w:rsidRDefault="00AC6E9C" w:rsidP="00BB28C8">
      <w:pPr>
        <w:pStyle w:val="FootnoteText"/>
        <w:widowControl w:val="0"/>
      </w:pPr>
      <w:r w:rsidRPr="00124BE9">
        <w:rPr>
          <w:rStyle w:val="FootnoteReference"/>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Pr="00124BE9">
        <w:rPr>
          <w:rFonts w:ascii="GHEA Grapalat" w:hAnsi="GHEA Grapalat"/>
          <w:i/>
        </w:rPr>
        <w:t>качественачала</w:t>
      </w:r>
      <w:proofErr w:type="spellEnd"/>
      <w:r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w:t>
      </w:r>
    </w:p>
  </w:footnote>
  <w:footnote w:id="26">
    <w:p w:rsidR="00AC6E9C" w:rsidRPr="00124BE9" w:rsidRDefault="00AC6E9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27">
    <w:p w:rsidR="00AC6E9C" w:rsidRPr="00124BE9" w:rsidRDefault="00AC6E9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3D6"/>
    <w:rsid w:val="000016BB"/>
    <w:rsid w:val="00001BDF"/>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6426"/>
    <w:rsid w:val="00027166"/>
    <w:rsid w:val="000275BF"/>
    <w:rsid w:val="00027D21"/>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B7F"/>
    <w:rsid w:val="00052084"/>
    <w:rsid w:val="000528BF"/>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83E"/>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A7F"/>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EE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B9B"/>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0A52"/>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8F0"/>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23A6"/>
    <w:rsid w:val="001A2579"/>
    <w:rsid w:val="001A29BC"/>
    <w:rsid w:val="001A2B0A"/>
    <w:rsid w:val="001A2F72"/>
    <w:rsid w:val="001A3195"/>
    <w:rsid w:val="001A3F67"/>
    <w:rsid w:val="001A3FEC"/>
    <w:rsid w:val="001A43A4"/>
    <w:rsid w:val="001A4EF7"/>
    <w:rsid w:val="001A5BC8"/>
    <w:rsid w:val="001A5C02"/>
    <w:rsid w:val="001A6561"/>
    <w:rsid w:val="001A6B31"/>
    <w:rsid w:val="001A77DF"/>
    <w:rsid w:val="001B0751"/>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4FB3"/>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426"/>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064"/>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B71"/>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28"/>
    <w:rsid w:val="0026158D"/>
    <w:rsid w:val="00261A75"/>
    <w:rsid w:val="002626F7"/>
    <w:rsid w:val="00263035"/>
    <w:rsid w:val="00263094"/>
    <w:rsid w:val="002638A5"/>
    <w:rsid w:val="00263D72"/>
    <w:rsid w:val="00263E28"/>
    <w:rsid w:val="0026426F"/>
    <w:rsid w:val="0026462D"/>
    <w:rsid w:val="00264EFD"/>
    <w:rsid w:val="00265795"/>
    <w:rsid w:val="00265A4B"/>
    <w:rsid w:val="00265D18"/>
    <w:rsid w:val="00266522"/>
    <w:rsid w:val="002665A4"/>
    <w:rsid w:val="002667FB"/>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DB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4D"/>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1EB"/>
    <w:rsid w:val="002B7388"/>
    <w:rsid w:val="002B7594"/>
    <w:rsid w:val="002B75C9"/>
    <w:rsid w:val="002C0665"/>
    <w:rsid w:val="002C071B"/>
    <w:rsid w:val="002C0DD6"/>
    <w:rsid w:val="002C1050"/>
    <w:rsid w:val="002C135F"/>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6D6"/>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489"/>
    <w:rsid w:val="002F6FA0"/>
    <w:rsid w:val="002F7000"/>
    <w:rsid w:val="002F7391"/>
    <w:rsid w:val="002F7A7E"/>
    <w:rsid w:val="00301193"/>
    <w:rsid w:val="0030129D"/>
    <w:rsid w:val="00301EBE"/>
    <w:rsid w:val="00303732"/>
    <w:rsid w:val="003041A8"/>
    <w:rsid w:val="00304237"/>
    <w:rsid w:val="00304328"/>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3EF"/>
    <w:rsid w:val="003205A1"/>
    <w:rsid w:val="0032067F"/>
    <w:rsid w:val="0032071C"/>
    <w:rsid w:val="00321A56"/>
    <w:rsid w:val="00321B20"/>
    <w:rsid w:val="003240F7"/>
    <w:rsid w:val="00325043"/>
    <w:rsid w:val="00325546"/>
    <w:rsid w:val="003259C5"/>
    <w:rsid w:val="00325CC0"/>
    <w:rsid w:val="00326507"/>
    <w:rsid w:val="003267C8"/>
    <w:rsid w:val="003270A4"/>
    <w:rsid w:val="00327436"/>
    <w:rsid w:val="00331472"/>
    <w:rsid w:val="0033253D"/>
    <w:rsid w:val="003325FD"/>
    <w:rsid w:val="00333314"/>
    <w:rsid w:val="00333B85"/>
    <w:rsid w:val="00334564"/>
    <w:rsid w:val="003347CE"/>
    <w:rsid w:val="0033571F"/>
    <w:rsid w:val="00335BF0"/>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3F5C"/>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5B1"/>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CB6"/>
    <w:rsid w:val="00395D6D"/>
    <w:rsid w:val="003960EA"/>
    <w:rsid w:val="0039646A"/>
    <w:rsid w:val="00396D60"/>
    <w:rsid w:val="003972CC"/>
    <w:rsid w:val="003974DD"/>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37DD"/>
    <w:rsid w:val="00405194"/>
    <w:rsid w:val="004055C1"/>
    <w:rsid w:val="00405996"/>
    <w:rsid w:val="004060E5"/>
    <w:rsid w:val="004068F5"/>
    <w:rsid w:val="004072C8"/>
    <w:rsid w:val="0040761D"/>
    <w:rsid w:val="0041023E"/>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857"/>
    <w:rsid w:val="00441CC1"/>
    <w:rsid w:val="00442FBA"/>
    <w:rsid w:val="00443208"/>
    <w:rsid w:val="00443317"/>
    <w:rsid w:val="00443A55"/>
    <w:rsid w:val="00443B50"/>
    <w:rsid w:val="00443B7A"/>
    <w:rsid w:val="00444026"/>
    <w:rsid w:val="00444069"/>
    <w:rsid w:val="00444305"/>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027"/>
    <w:rsid w:val="00475591"/>
    <w:rsid w:val="0047567E"/>
    <w:rsid w:val="00475DA7"/>
    <w:rsid w:val="0047619C"/>
    <w:rsid w:val="004763CF"/>
    <w:rsid w:val="00476A47"/>
    <w:rsid w:val="004775ED"/>
    <w:rsid w:val="00477E9F"/>
    <w:rsid w:val="00477F1C"/>
    <w:rsid w:val="00480162"/>
    <w:rsid w:val="0048059F"/>
    <w:rsid w:val="00481297"/>
    <w:rsid w:val="004813B3"/>
    <w:rsid w:val="004821FD"/>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51D4"/>
    <w:rsid w:val="004A6204"/>
    <w:rsid w:val="004A712A"/>
    <w:rsid w:val="004A7722"/>
    <w:rsid w:val="004A798D"/>
    <w:rsid w:val="004B1ADC"/>
    <w:rsid w:val="004B2363"/>
    <w:rsid w:val="004B2714"/>
    <w:rsid w:val="004B28E1"/>
    <w:rsid w:val="004B2F56"/>
    <w:rsid w:val="004B383E"/>
    <w:rsid w:val="004B4580"/>
    <w:rsid w:val="004B4A95"/>
    <w:rsid w:val="004B4B72"/>
    <w:rsid w:val="004B5371"/>
    <w:rsid w:val="004B5522"/>
    <w:rsid w:val="004B5C46"/>
    <w:rsid w:val="004B60F5"/>
    <w:rsid w:val="004B61C2"/>
    <w:rsid w:val="004B6770"/>
    <w:rsid w:val="004B6A49"/>
    <w:rsid w:val="004B6D52"/>
    <w:rsid w:val="004B7B69"/>
    <w:rsid w:val="004B7B8E"/>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2FC"/>
    <w:rsid w:val="004E3919"/>
    <w:rsid w:val="004E442C"/>
    <w:rsid w:val="004E54F5"/>
    <w:rsid w:val="004E5843"/>
    <w:rsid w:val="004E675F"/>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27604"/>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6F6"/>
    <w:rsid w:val="00550A62"/>
    <w:rsid w:val="005525A4"/>
    <w:rsid w:val="00552934"/>
    <w:rsid w:val="00552D6E"/>
    <w:rsid w:val="00553DFD"/>
    <w:rsid w:val="005544AC"/>
    <w:rsid w:val="0055623A"/>
    <w:rsid w:val="005563D9"/>
    <w:rsid w:val="005572F4"/>
    <w:rsid w:val="00557E3D"/>
    <w:rsid w:val="005605A4"/>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4BE"/>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279"/>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038D"/>
    <w:rsid w:val="00603E8C"/>
    <w:rsid w:val="0060526C"/>
    <w:rsid w:val="0060591F"/>
    <w:rsid w:val="00605E16"/>
    <w:rsid w:val="00605F9B"/>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93D"/>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3217"/>
    <w:rsid w:val="00654A51"/>
    <w:rsid w:val="00654ADD"/>
    <w:rsid w:val="00654B3F"/>
    <w:rsid w:val="00655541"/>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34"/>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6287"/>
    <w:rsid w:val="00687302"/>
    <w:rsid w:val="00687381"/>
    <w:rsid w:val="00687E34"/>
    <w:rsid w:val="0069012D"/>
    <w:rsid w:val="006906E8"/>
    <w:rsid w:val="00691009"/>
    <w:rsid w:val="006912BB"/>
    <w:rsid w:val="00692C09"/>
    <w:rsid w:val="00692FA3"/>
    <w:rsid w:val="00693101"/>
    <w:rsid w:val="00693C4E"/>
    <w:rsid w:val="006953B6"/>
    <w:rsid w:val="0069583B"/>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5026"/>
    <w:rsid w:val="006A584F"/>
    <w:rsid w:val="006A6D19"/>
    <w:rsid w:val="006A6E86"/>
    <w:rsid w:val="006A7C27"/>
    <w:rsid w:val="006B0116"/>
    <w:rsid w:val="006B0566"/>
    <w:rsid w:val="006B1DE9"/>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951"/>
    <w:rsid w:val="006C00A3"/>
    <w:rsid w:val="006C08B6"/>
    <w:rsid w:val="006C1293"/>
    <w:rsid w:val="006C12EC"/>
    <w:rsid w:val="006C1D25"/>
    <w:rsid w:val="006C229E"/>
    <w:rsid w:val="006C288C"/>
    <w:rsid w:val="006C28B8"/>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27296"/>
    <w:rsid w:val="00727466"/>
    <w:rsid w:val="00730989"/>
    <w:rsid w:val="00731BD1"/>
    <w:rsid w:val="00731D26"/>
    <w:rsid w:val="00733B8C"/>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57C"/>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9767A"/>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71E"/>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664E"/>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6D"/>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0E0"/>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27D"/>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1C3"/>
    <w:rsid w:val="00914B4A"/>
    <w:rsid w:val="00915104"/>
    <w:rsid w:val="00915337"/>
    <w:rsid w:val="00915A97"/>
    <w:rsid w:val="009160C2"/>
    <w:rsid w:val="00916A53"/>
    <w:rsid w:val="00916E77"/>
    <w:rsid w:val="00917234"/>
    <w:rsid w:val="00917FAA"/>
    <w:rsid w:val="00920009"/>
    <w:rsid w:val="0092041F"/>
    <w:rsid w:val="00921F3B"/>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718"/>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2EB5"/>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2EB"/>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F0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6837"/>
    <w:rsid w:val="00A27FAF"/>
    <w:rsid w:val="00A3062D"/>
    <w:rsid w:val="00A3083E"/>
    <w:rsid w:val="00A30B3F"/>
    <w:rsid w:val="00A30BE3"/>
    <w:rsid w:val="00A31442"/>
    <w:rsid w:val="00A31673"/>
    <w:rsid w:val="00A31DCA"/>
    <w:rsid w:val="00A31F51"/>
    <w:rsid w:val="00A32D42"/>
    <w:rsid w:val="00A32FA5"/>
    <w:rsid w:val="00A33444"/>
    <w:rsid w:val="00A34587"/>
    <w:rsid w:val="00A3469E"/>
    <w:rsid w:val="00A34DFE"/>
    <w:rsid w:val="00A35FB1"/>
    <w:rsid w:val="00A36591"/>
    <w:rsid w:val="00A369EB"/>
    <w:rsid w:val="00A36E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0823"/>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E9C"/>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581"/>
    <w:rsid w:val="00AF71D7"/>
    <w:rsid w:val="00AF7BE8"/>
    <w:rsid w:val="00B00003"/>
    <w:rsid w:val="00B011DF"/>
    <w:rsid w:val="00B01495"/>
    <w:rsid w:val="00B01568"/>
    <w:rsid w:val="00B025A2"/>
    <w:rsid w:val="00B027B8"/>
    <w:rsid w:val="00B02A31"/>
    <w:rsid w:val="00B03678"/>
    <w:rsid w:val="00B03CA7"/>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9F5"/>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4465"/>
    <w:rsid w:val="00B34872"/>
    <w:rsid w:val="00B351F5"/>
    <w:rsid w:val="00B3612B"/>
    <w:rsid w:val="00B36765"/>
    <w:rsid w:val="00B369D8"/>
    <w:rsid w:val="00B36B7B"/>
    <w:rsid w:val="00B37250"/>
    <w:rsid w:val="00B40233"/>
    <w:rsid w:val="00B413A8"/>
    <w:rsid w:val="00B41F31"/>
    <w:rsid w:val="00B425F0"/>
    <w:rsid w:val="00B4364F"/>
    <w:rsid w:val="00B4368F"/>
    <w:rsid w:val="00B4374E"/>
    <w:rsid w:val="00B437D0"/>
    <w:rsid w:val="00B43E45"/>
    <w:rsid w:val="00B4489A"/>
    <w:rsid w:val="00B44A67"/>
    <w:rsid w:val="00B45B39"/>
    <w:rsid w:val="00B46279"/>
    <w:rsid w:val="00B46D58"/>
    <w:rsid w:val="00B470E7"/>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0096"/>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0C1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C25"/>
    <w:rsid w:val="00B95FE0"/>
    <w:rsid w:val="00B96B73"/>
    <w:rsid w:val="00B975FA"/>
    <w:rsid w:val="00B9778A"/>
    <w:rsid w:val="00B9796D"/>
    <w:rsid w:val="00BA1665"/>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4886"/>
    <w:rsid w:val="00BC50BB"/>
    <w:rsid w:val="00BC54CA"/>
    <w:rsid w:val="00BC5D2F"/>
    <w:rsid w:val="00BC6807"/>
    <w:rsid w:val="00BC6E1C"/>
    <w:rsid w:val="00BC6EE1"/>
    <w:rsid w:val="00BC6FA9"/>
    <w:rsid w:val="00BC701D"/>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6E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10E"/>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3D00"/>
    <w:rsid w:val="00C447B8"/>
    <w:rsid w:val="00C4487D"/>
    <w:rsid w:val="00C45620"/>
    <w:rsid w:val="00C45778"/>
    <w:rsid w:val="00C457A7"/>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40B8"/>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E52"/>
    <w:rsid w:val="00C85FFA"/>
    <w:rsid w:val="00C861E9"/>
    <w:rsid w:val="00C864DC"/>
    <w:rsid w:val="00C86AB3"/>
    <w:rsid w:val="00C86F9C"/>
    <w:rsid w:val="00C90796"/>
    <w:rsid w:val="00C9153B"/>
    <w:rsid w:val="00C91F69"/>
    <w:rsid w:val="00C94323"/>
    <w:rsid w:val="00C94785"/>
    <w:rsid w:val="00C970BB"/>
    <w:rsid w:val="00C974D4"/>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74E"/>
    <w:rsid w:val="00CB4B5C"/>
    <w:rsid w:val="00CB4C1E"/>
    <w:rsid w:val="00CB5290"/>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3C20"/>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5F26"/>
    <w:rsid w:val="00D161B8"/>
    <w:rsid w:val="00D17258"/>
    <w:rsid w:val="00D17B4B"/>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7CF"/>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5EE"/>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6D1"/>
    <w:rsid w:val="00DA480A"/>
    <w:rsid w:val="00DA4E3D"/>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B7FD8"/>
    <w:rsid w:val="00DC0D74"/>
    <w:rsid w:val="00DC14CE"/>
    <w:rsid w:val="00DC1B3F"/>
    <w:rsid w:val="00DC1D04"/>
    <w:rsid w:val="00DC2360"/>
    <w:rsid w:val="00DC30CC"/>
    <w:rsid w:val="00DC375D"/>
    <w:rsid w:val="00DC5332"/>
    <w:rsid w:val="00DC567F"/>
    <w:rsid w:val="00DC59F5"/>
    <w:rsid w:val="00DC619D"/>
    <w:rsid w:val="00DC64B5"/>
    <w:rsid w:val="00DC64D2"/>
    <w:rsid w:val="00DC6AD9"/>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5D3D"/>
    <w:rsid w:val="00DD66E7"/>
    <w:rsid w:val="00DD6FDA"/>
    <w:rsid w:val="00DD771F"/>
    <w:rsid w:val="00DE1323"/>
    <w:rsid w:val="00DE134D"/>
    <w:rsid w:val="00DE13D5"/>
    <w:rsid w:val="00DE1D22"/>
    <w:rsid w:val="00DE213C"/>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599"/>
    <w:rsid w:val="00DF2C7D"/>
    <w:rsid w:val="00DF2F68"/>
    <w:rsid w:val="00DF3688"/>
    <w:rsid w:val="00DF44E3"/>
    <w:rsid w:val="00DF5182"/>
    <w:rsid w:val="00DF65AF"/>
    <w:rsid w:val="00DF749E"/>
    <w:rsid w:val="00E004B7"/>
    <w:rsid w:val="00E00AD1"/>
    <w:rsid w:val="00E01503"/>
    <w:rsid w:val="00E020C1"/>
    <w:rsid w:val="00E02449"/>
    <w:rsid w:val="00E02682"/>
    <w:rsid w:val="00E02F60"/>
    <w:rsid w:val="00E040F0"/>
    <w:rsid w:val="00E0418D"/>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0C"/>
    <w:rsid w:val="00E6044F"/>
    <w:rsid w:val="00E60526"/>
    <w:rsid w:val="00E61214"/>
    <w:rsid w:val="00E6288F"/>
    <w:rsid w:val="00E62C19"/>
    <w:rsid w:val="00E63619"/>
    <w:rsid w:val="00E6367A"/>
    <w:rsid w:val="00E638A3"/>
    <w:rsid w:val="00E63C0F"/>
    <w:rsid w:val="00E63C8D"/>
    <w:rsid w:val="00E64337"/>
    <w:rsid w:val="00E6482F"/>
    <w:rsid w:val="00E648D1"/>
    <w:rsid w:val="00E64D24"/>
    <w:rsid w:val="00E65F37"/>
    <w:rsid w:val="00E6683E"/>
    <w:rsid w:val="00E66866"/>
    <w:rsid w:val="00E672AF"/>
    <w:rsid w:val="00E674AE"/>
    <w:rsid w:val="00E67BA7"/>
    <w:rsid w:val="00E67FD5"/>
    <w:rsid w:val="00E7062E"/>
    <w:rsid w:val="00E70A0B"/>
    <w:rsid w:val="00E70FC4"/>
    <w:rsid w:val="00E728AC"/>
    <w:rsid w:val="00E73318"/>
    <w:rsid w:val="00E739BE"/>
    <w:rsid w:val="00E7424B"/>
    <w:rsid w:val="00E74264"/>
    <w:rsid w:val="00E749B7"/>
    <w:rsid w:val="00E74A40"/>
    <w:rsid w:val="00E74BF6"/>
    <w:rsid w:val="00E74F86"/>
    <w:rsid w:val="00E7522C"/>
    <w:rsid w:val="00E7544B"/>
    <w:rsid w:val="00E765B7"/>
    <w:rsid w:val="00E77AD7"/>
    <w:rsid w:val="00E77BE5"/>
    <w:rsid w:val="00E77EEE"/>
    <w:rsid w:val="00E805B6"/>
    <w:rsid w:val="00E8071D"/>
    <w:rsid w:val="00E81D32"/>
    <w:rsid w:val="00E84171"/>
    <w:rsid w:val="00E8425F"/>
    <w:rsid w:val="00E843C1"/>
    <w:rsid w:val="00E85A49"/>
    <w:rsid w:val="00E85BF3"/>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6C0A"/>
    <w:rsid w:val="00EC7188"/>
    <w:rsid w:val="00EC759E"/>
    <w:rsid w:val="00EC7897"/>
    <w:rsid w:val="00ED0338"/>
    <w:rsid w:val="00ED07B1"/>
    <w:rsid w:val="00ED0BF3"/>
    <w:rsid w:val="00ED0DE3"/>
    <w:rsid w:val="00ED1142"/>
    <w:rsid w:val="00ED1170"/>
    <w:rsid w:val="00ED2108"/>
    <w:rsid w:val="00ED2352"/>
    <w:rsid w:val="00ED2462"/>
    <w:rsid w:val="00ED3BA4"/>
    <w:rsid w:val="00ED4C1D"/>
    <w:rsid w:val="00ED5972"/>
    <w:rsid w:val="00ED5A69"/>
    <w:rsid w:val="00ED5C1C"/>
    <w:rsid w:val="00ED6836"/>
    <w:rsid w:val="00ED6A38"/>
    <w:rsid w:val="00EE0334"/>
    <w:rsid w:val="00EE03E2"/>
    <w:rsid w:val="00EE09A4"/>
    <w:rsid w:val="00EE0CB1"/>
    <w:rsid w:val="00EE0EB3"/>
    <w:rsid w:val="00EE0EF1"/>
    <w:rsid w:val="00EE0FE5"/>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4D42"/>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077DF"/>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4AF7"/>
    <w:rsid w:val="00F357F3"/>
    <w:rsid w:val="00F36901"/>
    <w:rsid w:val="00F36AD3"/>
    <w:rsid w:val="00F36E1F"/>
    <w:rsid w:val="00F377C0"/>
    <w:rsid w:val="00F37C10"/>
    <w:rsid w:val="00F37F2C"/>
    <w:rsid w:val="00F40235"/>
    <w:rsid w:val="00F403A5"/>
    <w:rsid w:val="00F406AC"/>
    <w:rsid w:val="00F409B8"/>
    <w:rsid w:val="00F40C42"/>
    <w:rsid w:val="00F40D4D"/>
    <w:rsid w:val="00F4140F"/>
    <w:rsid w:val="00F41477"/>
    <w:rsid w:val="00F4264D"/>
    <w:rsid w:val="00F4395E"/>
    <w:rsid w:val="00F43A66"/>
    <w:rsid w:val="00F43DE4"/>
    <w:rsid w:val="00F4426D"/>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67"/>
    <w:rsid w:val="00F63BBB"/>
    <w:rsid w:val="00F64849"/>
    <w:rsid w:val="00F64BF8"/>
    <w:rsid w:val="00F64DF9"/>
    <w:rsid w:val="00F65659"/>
    <w:rsid w:val="00F658E7"/>
    <w:rsid w:val="00F65E20"/>
    <w:rsid w:val="00F666C6"/>
    <w:rsid w:val="00F667B5"/>
    <w:rsid w:val="00F676CB"/>
    <w:rsid w:val="00F67946"/>
    <w:rsid w:val="00F67CD4"/>
    <w:rsid w:val="00F67F3D"/>
    <w:rsid w:val="00F70E55"/>
    <w:rsid w:val="00F7173E"/>
    <w:rsid w:val="00F71F29"/>
    <w:rsid w:val="00F72026"/>
    <w:rsid w:val="00F7342A"/>
    <w:rsid w:val="00F73CAB"/>
    <w:rsid w:val="00F73D7F"/>
    <w:rsid w:val="00F743B3"/>
    <w:rsid w:val="00F7451F"/>
    <w:rsid w:val="00F7467F"/>
    <w:rsid w:val="00F74984"/>
    <w:rsid w:val="00F7541A"/>
    <w:rsid w:val="00F7609B"/>
    <w:rsid w:val="00F760B1"/>
    <w:rsid w:val="00F7619D"/>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2A1"/>
    <w:rsid w:val="00FA37C3"/>
    <w:rsid w:val="00FA3D8E"/>
    <w:rsid w:val="00FA409E"/>
    <w:rsid w:val="00FA4725"/>
    <w:rsid w:val="00FA4F9D"/>
    <w:rsid w:val="00FA5CBD"/>
    <w:rsid w:val="00FA5E0A"/>
    <w:rsid w:val="00FA6B94"/>
    <w:rsid w:val="00FA6F47"/>
    <w:rsid w:val="00FA7EAA"/>
    <w:rsid w:val="00FB068C"/>
    <w:rsid w:val="00FB12F4"/>
    <w:rsid w:val="00FB13D6"/>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561F"/>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36F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CBC68C"/>
  <w15:docId w15:val="{FD92F1B0-6158-45CD-A28B-52111A006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510231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7678181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0550118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4582328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xasheniaapk@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mailto:gexasheniaapk@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28DA0-FC30-4950-900D-21A7E4247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2441</TotalTime>
  <Pages>55</Pages>
  <Words>17969</Words>
  <Characters>102425</Characters>
  <Application>Microsoft Office Word</Application>
  <DocSecurity>0</DocSecurity>
  <Lines>853</Lines>
  <Paragraphs>240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120154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Tntesakan-3</cp:lastModifiedBy>
  <cp:revision>1313</cp:revision>
  <cp:lastPrinted>2018-02-16T07:12:00Z</cp:lastPrinted>
  <dcterms:created xsi:type="dcterms:W3CDTF">2019-10-28T07:04:00Z</dcterms:created>
  <dcterms:modified xsi:type="dcterms:W3CDTF">2021-06-28T10:05:00Z</dcterms:modified>
</cp:coreProperties>
</file>